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0" w:author="Evelin Värk" w:date="2024-06-07T12:40:00Z" w16du:dateUtc="2024-06-07T09:40:00Z">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4747"/>
        <w:gridCol w:w="4008"/>
        <w:tblGridChange w:id="1">
          <w:tblGrid>
            <w:gridCol w:w="4747"/>
            <w:gridCol w:w="4008"/>
            <w:gridCol w:w="739"/>
          </w:tblGrid>
        </w:tblGridChange>
      </w:tblGrid>
      <w:tr w:rsidR="00A357CC" w14:paraId="0649923C" w14:textId="77777777" w:rsidTr="00B2010C">
        <w:tc>
          <w:tcPr>
            <w:tcW w:w="4747" w:type="dxa"/>
            <w:tcPrChange w:id="2" w:author="Evelin Värk" w:date="2024-06-07T12:40:00Z" w16du:dateUtc="2024-06-07T09:40:00Z">
              <w:tcPr>
                <w:tcW w:w="4747" w:type="dxa"/>
              </w:tcPr>
            </w:tcPrChange>
          </w:tcPr>
          <w:p w14:paraId="0649923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008" w:type="dxa"/>
            <w:tcPrChange w:id="3" w:author="Evelin Värk" w:date="2024-06-07T12:40:00Z" w16du:dateUtc="2024-06-07T09:40:00Z">
              <w:tcPr>
                <w:tcW w:w="4747" w:type="dxa"/>
                <w:gridSpan w:val="2"/>
              </w:tcPr>
            </w:tcPrChange>
          </w:tcPr>
          <w:p w14:paraId="0649923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649923F" w14:textId="77777777" w:rsidTr="00B2010C">
        <w:tc>
          <w:tcPr>
            <w:tcW w:w="4747" w:type="dxa"/>
            <w:tcPrChange w:id="4" w:author="Evelin Värk" w:date="2024-06-07T12:40:00Z" w16du:dateUtc="2024-06-07T09:40:00Z">
              <w:tcPr>
                <w:tcW w:w="4747" w:type="dxa"/>
              </w:tcPr>
            </w:tcPrChange>
          </w:tcPr>
          <w:p w14:paraId="0649923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008" w:type="dxa"/>
            <w:tcPrChange w:id="5" w:author="Evelin Värk" w:date="2024-06-07T12:40:00Z" w16du:dateUtc="2024-06-07T09:40:00Z">
              <w:tcPr>
                <w:tcW w:w="4747" w:type="dxa"/>
                <w:gridSpan w:val="2"/>
              </w:tcPr>
            </w:tcPrChange>
          </w:tcPr>
          <w:p w14:paraId="0649923E" w14:textId="658BB41B" w:rsidR="00A357CC" w:rsidRPr="00A357CC" w:rsidRDefault="00B2010C"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02.05.2024</w:t>
            </w:r>
            <w:del w:id="6" w:author="Evelin Värk" w:date="2024-06-07T12:39:00Z" w16du:dateUtc="2024-06-07T09:39:00Z">
              <w:r w:rsidR="00A357CC" w:rsidRPr="00CD0CFF" w:rsidDel="00B2010C">
                <w:rPr>
                  <w:rFonts w:ascii="Times New Roman" w:hAnsi="Times New Roman"/>
                  <w:spacing w:val="20"/>
                  <w:sz w:val="24"/>
                  <w:szCs w:val="24"/>
                </w:rPr>
                <w:delText xml:space="preserve"> </w:delText>
              </w:r>
            </w:del>
            <w:r>
              <w:rPr>
                <w:rFonts w:ascii="Times New Roman" w:hAnsi="Times New Roman"/>
                <w:spacing w:val="20"/>
                <w:sz w:val="24"/>
                <w:szCs w:val="24"/>
              </w:rPr>
              <w:t xml:space="preserve">nr </w:t>
            </w:r>
            <w:r>
              <w:rPr>
                <w:color w:val="000000"/>
                <w:sz w:val="18"/>
                <w:szCs w:val="18"/>
              </w:rPr>
              <w:t>1-4/24/158</w:t>
            </w:r>
          </w:p>
        </w:tc>
      </w:tr>
      <w:tr w:rsidR="00A357CC" w14:paraId="06499242" w14:textId="77777777" w:rsidTr="00B2010C">
        <w:tc>
          <w:tcPr>
            <w:tcW w:w="4747" w:type="dxa"/>
            <w:tcPrChange w:id="7" w:author="Evelin Värk" w:date="2024-06-07T12:40:00Z" w16du:dateUtc="2024-06-07T09:40:00Z">
              <w:tcPr>
                <w:tcW w:w="4747" w:type="dxa"/>
              </w:tcPr>
            </w:tcPrChange>
          </w:tcPr>
          <w:p w14:paraId="0649924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008" w:type="dxa"/>
            <w:tcPrChange w:id="8" w:author="Evelin Värk" w:date="2024-06-07T12:40:00Z" w16du:dateUtc="2024-06-07T09:40:00Z">
              <w:tcPr>
                <w:tcW w:w="4747" w:type="dxa"/>
                <w:gridSpan w:val="2"/>
              </w:tcPr>
            </w:tcPrChange>
          </w:tcPr>
          <w:p w14:paraId="0649924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6499245" w14:textId="77777777" w:rsidTr="00B2010C">
        <w:tc>
          <w:tcPr>
            <w:tcW w:w="4747" w:type="dxa"/>
            <w:tcPrChange w:id="9" w:author="Evelin Värk" w:date="2024-06-07T12:40:00Z" w16du:dateUtc="2024-06-07T09:40:00Z">
              <w:tcPr>
                <w:tcW w:w="4747" w:type="dxa"/>
              </w:tcPr>
            </w:tcPrChange>
          </w:tcPr>
          <w:p w14:paraId="0649924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008" w:type="dxa"/>
            <w:tcPrChange w:id="10" w:author="Evelin Värk" w:date="2024-06-07T12:40:00Z" w16du:dateUtc="2024-06-07T09:40:00Z">
              <w:tcPr>
                <w:tcW w:w="4747" w:type="dxa"/>
                <w:gridSpan w:val="2"/>
              </w:tcPr>
            </w:tcPrChange>
          </w:tcPr>
          <w:p w14:paraId="0649924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6499248" w14:textId="77777777" w:rsidTr="00B2010C">
        <w:tc>
          <w:tcPr>
            <w:tcW w:w="4747" w:type="dxa"/>
            <w:tcPrChange w:id="11" w:author="Evelin Värk" w:date="2024-06-07T12:40:00Z" w16du:dateUtc="2024-06-07T09:40:00Z">
              <w:tcPr>
                <w:tcW w:w="4747" w:type="dxa"/>
              </w:tcPr>
            </w:tcPrChange>
          </w:tcPr>
          <w:p w14:paraId="06499246"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008" w:type="dxa"/>
            <w:tcPrChange w:id="12" w:author="Evelin Värk" w:date="2024-06-07T12:40:00Z" w16du:dateUtc="2024-06-07T09:40:00Z">
              <w:tcPr>
                <w:tcW w:w="4747" w:type="dxa"/>
                <w:gridSpan w:val="2"/>
              </w:tcPr>
            </w:tcPrChange>
          </w:tcPr>
          <w:p w14:paraId="0649924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6499249" w14:textId="77777777" w:rsidR="0058227E" w:rsidRDefault="0058227E" w:rsidP="00AF1DE6">
      <w:pPr>
        <w:tabs>
          <w:tab w:val="left" w:pos="5387"/>
        </w:tabs>
        <w:spacing w:after="0" w:line="240" w:lineRule="auto"/>
        <w:rPr>
          <w:rFonts w:ascii="Times New Roman" w:hAnsi="Times New Roman"/>
          <w:sz w:val="24"/>
          <w:szCs w:val="24"/>
        </w:rPr>
      </w:pPr>
    </w:p>
    <w:p w14:paraId="0649924A"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649924C" w14:textId="77777777" w:rsidTr="00772CF5">
        <w:trPr>
          <w:gridAfter w:val="1"/>
          <w:wAfter w:w="4607" w:type="dxa"/>
        </w:trPr>
        <w:tc>
          <w:tcPr>
            <w:tcW w:w="4747" w:type="dxa"/>
          </w:tcPr>
          <w:p w14:paraId="0649924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649924E" w14:textId="77777777" w:rsidTr="00772CF5">
        <w:trPr>
          <w:gridAfter w:val="1"/>
          <w:wAfter w:w="4607" w:type="dxa"/>
        </w:trPr>
        <w:tc>
          <w:tcPr>
            <w:tcW w:w="4747" w:type="dxa"/>
          </w:tcPr>
          <w:p w14:paraId="0649924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6499250" w14:textId="77777777" w:rsidTr="00772CF5">
        <w:trPr>
          <w:gridAfter w:val="1"/>
          <w:wAfter w:w="4607" w:type="dxa"/>
        </w:trPr>
        <w:tc>
          <w:tcPr>
            <w:tcW w:w="4747" w:type="dxa"/>
          </w:tcPr>
          <w:p w14:paraId="0649924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6499252" w14:textId="77777777" w:rsidTr="00772CF5">
        <w:trPr>
          <w:gridAfter w:val="1"/>
          <w:wAfter w:w="4607" w:type="dxa"/>
        </w:trPr>
        <w:tc>
          <w:tcPr>
            <w:tcW w:w="4747" w:type="dxa"/>
          </w:tcPr>
          <w:p w14:paraId="06499251" w14:textId="7777777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D646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proofErr w:type="spellStart"/>
            <w:r w:rsidR="00BD6468">
              <w:rPr>
                <w:rFonts w:ascii="Times New Roman" w:hAnsi="Times New Roman"/>
                <w:b/>
                <w:sz w:val="24"/>
                <w:szCs w:val="24"/>
              </w:rPr>
              <w:t>Sotsiaalhoolekandelise</w:t>
            </w:r>
            <w:proofErr w:type="spellEnd"/>
            <w:r w:rsidR="00BD6468">
              <w:rPr>
                <w:rFonts w:ascii="Times New Roman" w:hAnsi="Times New Roman"/>
                <w:b/>
                <w:sz w:val="24"/>
                <w:szCs w:val="24"/>
              </w:rPr>
              <w:t xml:space="preserve"> abi andmise kord</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6499255" w14:textId="77777777" w:rsidTr="00772CF5">
        <w:trPr>
          <w:gridAfter w:val="1"/>
          <w:wAfter w:w="4607" w:type="dxa"/>
        </w:trPr>
        <w:tc>
          <w:tcPr>
            <w:tcW w:w="4747" w:type="dxa"/>
          </w:tcPr>
          <w:p w14:paraId="06499253" w14:textId="77777777" w:rsidR="00772CF5" w:rsidRDefault="00772CF5" w:rsidP="00AF1DE6">
            <w:pPr>
              <w:tabs>
                <w:tab w:val="left" w:pos="5387"/>
              </w:tabs>
              <w:spacing w:after="0" w:line="240" w:lineRule="auto"/>
              <w:rPr>
                <w:rFonts w:ascii="Times New Roman" w:hAnsi="Times New Roman"/>
                <w:sz w:val="24"/>
                <w:szCs w:val="24"/>
              </w:rPr>
            </w:pPr>
          </w:p>
          <w:p w14:paraId="0649925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6499257" w14:textId="77777777" w:rsidTr="00435C14">
        <w:tc>
          <w:tcPr>
            <w:tcW w:w="9354" w:type="dxa"/>
            <w:gridSpan w:val="2"/>
          </w:tcPr>
          <w:p w14:paraId="3AC33F4C" w14:textId="77777777" w:rsidR="000D6F9D" w:rsidRPr="000D6F9D" w:rsidRDefault="000D6F9D" w:rsidP="000D6F9D">
            <w:pPr>
              <w:spacing w:after="0" w:line="240" w:lineRule="auto"/>
              <w:rPr>
                <w:rFonts w:ascii="Times New Roman" w:hAnsi="Times New Roman"/>
                <w:sz w:val="24"/>
                <w:szCs w:val="24"/>
              </w:rPr>
            </w:pPr>
          </w:p>
          <w:p w14:paraId="6F601CB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Määrus kehtestatakse kohaliku omavalitsuse korralduse seaduse § 22 lõike 1 punkti 5 ning sotsiaalhoolekande seaduse § 14 alusel. </w:t>
            </w:r>
          </w:p>
          <w:p w14:paraId="5539F3EA" w14:textId="77777777" w:rsidR="000D6F9D" w:rsidRPr="000D6F9D" w:rsidRDefault="000D6F9D" w:rsidP="000D6F9D">
            <w:pPr>
              <w:spacing w:after="0" w:line="240" w:lineRule="auto"/>
              <w:rPr>
                <w:rFonts w:ascii="Times New Roman" w:hAnsi="Times New Roman"/>
                <w:sz w:val="24"/>
                <w:szCs w:val="24"/>
              </w:rPr>
            </w:pPr>
          </w:p>
          <w:p w14:paraId="2B4F3FA3" w14:textId="77777777" w:rsidR="000D6F9D" w:rsidRPr="000D6F9D" w:rsidRDefault="000D6F9D" w:rsidP="000D6F9D">
            <w:pPr>
              <w:spacing w:after="0" w:line="240" w:lineRule="auto"/>
              <w:rPr>
                <w:rFonts w:ascii="Times New Roman" w:hAnsi="Times New Roman"/>
                <w:sz w:val="24"/>
                <w:szCs w:val="24"/>
              </w:rPr>
            </w:pPr>
          </w:p>
          <w:p w14:paraId="1A490BB6" w14:textId="7DA540F9"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w:t>
            </w:r>
            <w:r w:rsidR="004142A7">
              <w:rPr>
                <w:rFonts w:ascii="Times New Roman" w:hAnsi="Times New Roman"/>
                <w:sz w:val="24"/>
                <w:szCs w:val="24"/>
              </w:rPr>
              <w:t>R</w:t>
            </w:r>
            <w:r w:rsidRPr="000D6F9D">
              <w:rPr>
                <w:rFonts w:ascii="Times New Roman" w:hAnsi="Times New Roman"/>
                <w:sz w:val="24"/>
                <w:szCs w:val="24"/>
              </w:rPr>
              <w:t>eguleerimisala</w:t>
            </w:r>
          </w:p>
          <w:p w14:paraId="7F53012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Määrusega reguleeritakse Tapa valla eelarvest ja riigieelarvest vallale sotsiaalhoolekande abi osutamise toetuseks eraldatud vahenditest makstavate sotsiaaltoetuste taotlemise, määramise ja maksmise ning Tapa vallas osutatavate või korraldatavate sotsiaalteenuste taotlemise ja osutamise kord.</w:t>
            </w:r>
          </w:p>
          <w:p w14:paraId="2E5F6226" w14:textId="77777777" w:rsidR="000D6F9D" w:rsidRPr="000D6F9D" w:rsidRDefault="000D6F9D" w:rsidP="000D6F9D">
            <w:pPr>
              <w:spacing w:after="0" w:line="240" w:lineRule="auto"/>
              <w:rPr>
                <w:rFonts w:ascii="Times New Roman" w:hAnsi="Times New Roman"/>
                <w:sz w:val="24"/>
                <w:szCs w:val="24"/>
              </w:rPr>
            </w:pPr>
          </w:p>
          <w:p w14:paraId="1C451BC1" w14:textId="5286CB66"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(2) Sotsiaalseadustiku üldosa seaduse, sotsiaalhoolekande seaduse ning nende alusel antud riiklike õigusaktidega kohalikule omavalitsusele pandud ning käesoleva määrusega nimetatud Tapa valla ülesandeid täidab Tapa Vallavalitsus (edaspidi vallavalitsus), kes võib otsustamise delegeerida ametnikule, kelle õigused ja pädevus sätestatakse ametiasutuse </w:t>
            </w:r>
            <w:proofErr w:type="spellStart"/>
            <w:r w:rsidRPr="000D6F9D">
              <w:rPr>
                <w:rFonts w:ascii="Times New Roman" w:hAnsi="Times New Roman"/>
                <w:sz w:val="24"/>
                <w:szCs w:val="24"/>
              </w:rPr>
              <w:t>sisepädevust</w:t>
            </w:r>
            <w:proofErr w:type="spellEnd"/>
            <w:r w:rsidRPr="000D6F9D">
              <w:rPr>
                <w:rFonts w:ascii="Times New Roman" w:hAnsi="Times New Roman"/>
                <w:sz w:val="24"/>
                <w:szCs w:val="24"/>
              </w:rPr>
              <w:t xml:space="preserve"> reguleerivate aktidega (põhimäärus, ametijuhendid, vallavanema käskkirjad, asjaajamist reguleerivad korrad jms).</w:t>
            </w:r>
          </w:p>
          <w:p w14:paraId="22468DB0" w14:textId="77777777" w:rsidR="000D6F9D" w:rsidRPr="000D6F9D" w:rsidRDefault="000D6F9D" w:rsidP="000D6F9D">
            <w:pPr>
              <w:spacing w:after="0" w:line="240" w:lineRule="auto"/>
              <w:rPr>
                <w:rFonts w:ascii="Times New Roman" w:hAnsi="Times New Roman"/>
                <w:sz w:val="24"/>
                <w:szCs w:val="24"/>
              </w:rPr>
            </w:pPr>
          </w:p>
          <w:p w14:paraId="07B652D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(3)Vallavalitsus võib vajadusel kehtestada  teenuste osutamise ja toetuste määramise täpsema regulatsiooni.</w:t>
            </w:r>
          </w:p>
          <w:p w14:paraId="7895850E" w14:textId="77777777" w:rsidR="000D6F9D" w:rsidRPr="000D6F9D" w:rsidRDefault="000D6F9D" w:rsidP="000D6F9D">
            <w:pPr>
              <w:spacing w:after="0" w:line="240" w:lineRule="auto"/>
              <w:rPr>
                <w:rFonts w:ascii="Times New Roman" w:hAnsi="Times New Roman"/>
                <w:sz w:val="24"/>
                <w:szCs w:val="24"/>
              </w:rPr>
            </w:pPr>
          </w:p>
          <w:p w14:paraId="1B1E60B3" w14:textId="77777777" w:rsidR="000D6F9D" w:rsidRPr="000D6F9D" w:rsidRDefault="000D6F9D" w:rsidP="000D6F9D">
            <w:pPr>
              <w:spacing w:after="0" w:line="240" w:lineRule="auto"/>
              <w:rPr>
                <w:rFonts w:ascii="Times New Roman" w:hAnsi="Times New Roman"/>
                <w:sz w:val="24"/>
                <w:szCs w:val="24"/>
              </w:rPr>
            </w:pPr>
          </w:p>
          <w:p w14:paraId="77707B2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Tapa valla korraldatav </w:t>
            </w:r>
            <w:proofErr w:type="spellStart"/>
            <w:r w:rsidRPr="000D6F9D">
              <w:rPr>
                <w:rFonts w:ascii="Times New Roman" w:hAnsi="Times New Roman"/>
                <w:sz w:val="24"/>
                <w:szCs w:val="24"/>
              </w:rPr>
              <w:t>sotsiaalhoolekandeline</w:t>
            </w:r>
            <w:proofErr w:type="spellEnd"/>
            <w:r w:rsidRPr="000D6F9D">
              <w:rPr>
                <w:rFonts w:ascii="Times New Roman" w:hAnsi="Times New Roman"/>
                <w:sz w:val="24"/>
                <w:szCs w:val="24"/>
              </w:rPr>
              <w:t xml:space="preserve"> abi</w:t>
            </w:r>
          </w:p>
          <w:p w14:paraId="313290D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Tapa vald korraldab sotsiaalhoolekande seadusega kohaliku omavalitsuse pädevuses oleva abi andmist käesoleva määrusega sätestatud alustel ja korras.</w:t>
            </w:r>
          </w:p>
          <w:p w14:paraId="7BEB6F21" w14:textId="77777777" w:rsidR="000D6F9D" w:rsidRPr="000D6F9D" w:rsidRDefault="000D6F9D" w:rsidP="000D6F9D">
            <w:pPr>
              <w:spacing w:after="0" w:line="240" w:lineRule="auto"/>
              <w:rPr>
                <w:rFonts w:ascii="Times New Roman" w:hAnsi="Times New Roman"/>
                <w:sz w:val="24"/>
                <w:szCs w:val="24"/>
              </w:rPr>
            </w:pPr>
          </w:p>
          <w:p w14:paraId="12133BD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(2) Tapa valla </w:t>
            </w:r>
            <w:proofErr w:type="spellStart"/>
            <w:r w:rsidRPr="000D6F9D">
              <w:rPr>
                <w:rFonts w:ascii="Times New Roman" w:hAnsi="Times New Roman"/>
                <w:sz w:val="24"/>
                <w:szCs w:val="24"/>
              </w:rPr>
              <w:t>sotsiaalhoolekandelise</w:t>
            </w:r>
            <w:proofErr w:type="spellEnd"/>
            <w:r w:rsidRPr="000D6F9D">
              <w:rPr>
                <w:rFonts w:ascii="Times New Roman" w:hAnsi="Times New Roman"/>
                <w:sz w:val="24"/>
                <w:szCs w:val="24"/>
              </w:rPr>
              <w:t xml:space="preserve"> abi liigid on:</w:t>
            </w:r>
          </w:p>
          <w:p w14:paraId="06EAEAC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isikule makstav rahaline hüvitis ehk Tapa valla eelarvest isikule rahasummana makstav      sotsiaaltoetus (edaspidi toetus);</w:t>
            </w:r>
          </w:p>
          <w:p w14:paraId="7D3E18C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isikule antav mitterahaline hüvitis ehk Tapa valla osutatav või korraldatav sotsiaalteenus (edaspidi teenus).</w:t>
            </w:r>
          </w:p>
          <w:p w14:paraId="4395FA0F" w14:textId="77777777" w:rsidR="000D6F9D" w:rsidRPr="000D6F9D" w:rsidRDefault="000D6F9D" w:rsidP="000D6F9D">
            <w:pPr>
              <w:spacing w:after="0" w:line="240" w:lineRule="auto"/>
              <w:rPr>
                <w:rFonts w:ascii="Times New Roman" w:hAnsi="Times New Roman"/>
                <w:sz w:val="24"/>
                <w:szCs w:val="24"/>
              </w:rPr>
            </w:pPr>
          </w:p>
          <w:p w14:paraId="6BA6E2A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3.   Õigustatud isik</w:t>
            </w:r>
          </w:p>
          <w:p w14:paraId="7C52B66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Hüvitisele on õigustatud:</w:t>
            </w:r>
          </w:p>
          <w:p w14:paraId="0C2D5AA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w:t>
            </w:r>
            <w:r w:rsidRPr="000D6F9D">
              <w:rPr>
                <w:rFonts w:ascii="Times New Roman" w:hAnsi="Times New Roman"/>
                <w:sz w:val="24"/>
                <w:szCs w:val="24"/>
              </w:rPr>
              <w:tab/>
              <w:t xml:space="preserve">isik, kes on Eesti </w:t>
            </w:r>
            <w:proofErr w:type="spellStart"/>
            <w:r w:rsidRPr="000D6F9D">
              <w:rPr>
                <w:rFonts w:ascii="Times New Roman" w:hAnsi="Times New Roman"/>
                <w:sz w:val="24"/>
                <w:szCs w:val="24"/>
              </w:rPr>
              <w:t>rahvastikuregistri</w:t>
            </w:r>
            <w:proofErr w:type="spellEnd"/>
            <w:r w:rsidRPr="000D6F9D">
              <w:rPr>
                <w:rFonts w:ascii="Times New Roman" w:hAnsi="Times New Roman"/>
                <w:sz w:val="24"/>
                <w:szCs w:val="24"/>
              </w:rPr>
              <w:t xml:space="preserve"> andmetel Tapa valla elanik;</w:t>
            </w:r>
          </w:p>
          <w:p w14:paraId="42FA7CA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põhjendatud juhtudel isik, kelle rahvastikuregistrijärgset elukohta ei saa kindlaks määrata;</w:t>
            </w:r>
          </w:p>
          <w:p w14:paraId="1E8DB671" w14:textId="42C96EF0"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3) põhjendatud juhtudel isik, kelle rahvastikuregistrijärgne elukoht ei </w:t>
            </w:r>
            <w:r w:rsidR="00A010A5">
              <w:rPr>
                <w:rFonts w:ascii="Times New Roman" w:hAnsi="Times New Roman"/>
                <w:sz w:val="24"/>
                <w:szCs w:val="24"/>
              </w:rPr>
              <w:t xml:space="preserve">ole </w:t>
            </w:r>
            <w:r w:rsidRPr="000D6F9D">
              <w:rPr>
                <w:rFonts w:ascii="Times New Roman" w:hAnsi="Times New Roman"/>
                <w:sz w:val="24"/>
                <w:szCs w:val="24"/>
              </w:rPr>
              <w:t xml:space="preserve">Tapa vallas. Võimalusel osutatakse hüvitist  kooskõlastatult isiku rahvastikuregistrijärgse kohaliku </w:t>
            </w:r>
            <w:r w:rsidRPr="000D6F9D">
              <w:rPr>
                <w:rFonts w:ascii="Times New Roman" w:hAnsi="Times New Roman"/>
                <w:sz w:val="24"/>
                <w:szCs w:val="24"/>
              </w:rPr>
              <w:lastRenderedPageBreak/>
              <w:t>omavalitsuse üksusega.</w:t>
            </w:r>
          </w:p>
          <w:p w14:paraId="3D9CCC5E" w14:textId="77777777" w:rsidR="000D6F9D" w:rsidRPr="000D6F9D" w:rsidRDefault="000D6F9D" w:rsidP="000D6F9D">
            <w:pPr>
              <w:spacing w:after="0" w:line="240" w:lineRule="auto"/>
              <w:rPr>
                <w:rFonts w:ascii="Times New Roman" w:hAnsi="Times New Roman"/>
                <w:sz w:val="24"/>
                <w:szCs w:val="24"/>
              </w:rPr>
            </w:pPr>
          </w:p>
          <w:p w14:paraId="4358F848" w14:textId="77777777" w:rsidR="000D6F9D" w:rsidRPr="000D6F9D" w:rsidRDefault="000D6F9D" w:rsidP="000D6F9D">
            <w:pPr>
              <w:spacing w:after="0" w:line="240" w:lineRule="auto"/>
              <w:rPr>
                <w:rFonts w:ascii="Times New Roman" w:hAnsi="Times New Roman"/>
                <w:sz w:val="24"/>
                <w:szCs w:val="24"/>
              </w:rPr>
            </w:pPr>
          </w:p>
          <w:p w14:paraId="4739BC9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4.   Rahastamine</w:t>
            </w:r>
          </w:p>
          <w:p w14:paraId="0D04F64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Tapa vallas osutatavat sotsiaalhoolekandelist abi rahastatakse riigieelarvest, struktuurifondidest, sihtfinantseeringutest, vallaeelarvest ja annetustest.</w:t>
            </w:r>
          </w:p>
          <w:p w14:paraId="1268BA3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w:t>
            </w:r>
          </w:p>
          <w:p w14:paraId="56BCA13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Korras sätestatud juhtudel võib teenuse eest võtta isikult tasu. Isiku poolt tasutava osa suurus oleneb teenuse mahust, teenuse maksumusest ning teenust saava isiku ja tema perekonna majanduslikust olukorrast. Kaalutlusotsusega võib vabastada isiku täielikult või osaliselt teenuse eest tasumisest, arvestades teenust saava isiku sissetulekuid, seadusjärgsete ülalpidajate olemasolu ja nende sissetulekuid, teenuse kasutamise põhjust ning muid juhtumiga seotud asjaolusid.</w:t>
            </w:r>
          </w:p>
          <w:p w14:paraId="1D811DD6" w14:textId="77777777" w:rsidR="000D6F9D" w:rsidRPr="000D6F9D" w:rsidRDefault="000D6F9D" w:rsidP="000D6F9D">
            <w:pPr>
              <w:spacing w:after="0" w:line="240" w:lineRule="auto"/>
              <w:rPr>
                <w:rFonts w:ascii="Times New Roman" w:hAnsi="Times New Roman"/>
                <w:sz w:val="24"/>
                <w:szCs w:val="24"/>
              </w:rPr>
            </w:pPr>
          </w:p>
          <w:p w14:paraId="7D625B5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Isik, kes kasutab sotsiaaltranspordi teenust, isikliku abistaja teenust, eluaseme- või koduteenust, tasub saadud teenuse eest osaliselt ise.</w:t>
            </w:r>
          </w:p>
          <w:p w14:paraId="4156956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w:t>
            </w:r>
          </w:p>
          <w:p w14:paraId="31ADB1C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Teenuse osutamise eest võetava tasu tasub teenuse saaja või muu isik vallavalitsuse poolt esitatava arve alusel.</w:t>
            </w:r>
          </w:p>
          <w:p w14:paraId="6F8A360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w:t>
            </w:r>
          </w:p>
          <w:p w14:paraId="244855E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(5) Toetuste määrad kehtestab vallavolikogu ning teenuste hinnad kehtestab vallavalitsus.</w:t>
            </w:r>
          </w:p>
          <w:p w14:paraId="06138BC2" w14:textId="77777777" w:rsidR="000D6F9D" w:rsidRPr="000D6F9D" w:rsidRDefault="000D6F9D" w:rsidP="000D6F9D">
            <w:pPr>
              <w:spacing w:after="0" w:line="240" w:lineRule="auto"/>
              <w:rPr>
                <w:rFonts w:ascii="Times New Roman" w:hAnsi="Times New Roman"/>
                <w:sz w:val="24"/>
                <w:szCs w:val="24"/>
              </w:rPr>
            </w:pPr>
          </w:p>
          <w:p w14:paraId="36E53DFC" w14:textId="77777777" w:rsidR="000D6F9D" w:rsidRPr="000D6F9D" w:rsidRDefault="000D6F9D" w:rsidP="000D6F9D">
            <w:pPr>
              <w:spacing w:after="0" w:line="240" w:lineRule="auto"/>
              <w:rPr>
                <w:rFonts w:ascii="Times New Roman" w:hAnsi="Times New Roman"/>
                <w:sz w:val="24"/>
                <w:szCs w:val="24"/>
              </w:rPr>
            </w:pPr>
          </w:p>
          <w:p w14:paraId="1387C25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5.   Hüvitise taotlemine ja abivajaduse hindamine</w:t>
            </w:r>
          </w:p>
          <w:p w14:paraId="18E91183" w14:textId="77777777" w:rsidR="000D6F9D" w:rsidRPr="000D6F9D" w:rsidRDefault="000D6F9D" w:rsidP="000D6F9D">
            <w:pPr>
              <w:spacing w:after="0" w:line="240" w:lineRule="auto"/>
              <w:rPr>
                <w:rFonts w:ascii="Times New Roman" w:hAnsi="Times New Roman"/>
                <w:sz w:val="24"/>
                <w:szCs w:val="24"/>
              </w:rPr>
            </w:pPr>
          </w:p>
          <w:p w14:paraId="12F1AC99" w14:textId="3BD5AD1F" w:rsid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w:t>
            </w:r>
            <w:r w:rsidR="00B6481C">
              <w:rPr>
                <w:rFonts w:ascii="Times New Roman" w:hAnsi="Times New Roman"/>
                <w:sz w:val="24"/>
                <w:szCs w:val="24"/>
              </w:rPr>
              <w:t>1</w:t>
            </w:r>
            <w:r w:rsidRPr="000D6F9D">
              <w:rPr>
                <w:rFonts w:ascii="Times New Roman" w:hAnsi="Times New Roman"/>
                <w:sz w:val="24"/>
                <w:szCs w:val="24"/>
              </w:rPr>
              <w:t xml:space="preserve">) Hüvitise saamiseks esitab isik allkirjastatud taotluse, milles on märgitud taotleja andmed ja hüvitise taotlemise põhjus v.a. eakate sünnipäevatoetus, ranitsatoetus. </w:t>
            </w:r>
          </w:p>
          <w:p w14:paraId="675E6FCF" w14:textId="61822553" w:rsidR="00B6481C" w:rsidRPr="000D6F9D" w:rsidRDefault="00B6481C" w:rsidP="00B6481C">
            <w:pPr>
              <w:spacing w:after="0" w:line="240" w:lineRule="auto"/>
              <w:rPr>
                <w:rFonts w:ascii="Times New Roman" w:hAnsi="Times New Roman"/>
                <w:sz w:val="24"/>
                <w:szCs w:val="24"/>
              </w:rPr>
            </w:pPr>
            <w:r w:rsidRPr="000D6F9D">
              <w:rPr>
                <w:rFonts w:ascii="Times New Roman" w:hAnsi="Times New Roman"/>
                <w:sz w:val="24"/>
                <w:szCs w:val="24"/>
              </w:rPr>
              <w:t>(</w:t>
            </w:r>
            <w:r>
              <w:rPr>
                <w:rFonts w:ascii="Times New Roman" w:hAnsi="Times New Roman"/>
                <w:sz w:val="24"/>
                <w:szCs w:val="24"/>
              </w:rPr>
              <w:t>2</w:t>
            </w:r>
            <w:r w:rsidRPr="000D6F9D">
              <w:rPr>
                <w:rFonts w:ascii="Times New Roman" w:hAnsi="Times New Roman"/>
                <w:sz w:val="24"/>
                <w:szCs w:val="24"/>
              </w:rPr>
              <w:t xml:space="preserve">) Vallavalitsuse </w:t>
            </w:r>
            <w:r>
              <w:rPr>
                <w:rFonts w:ascii="Times New Roman" w:hAnsi="Times New Roman"/>
                <w:sz w:val="24"/>
                <w:szCs w:val="24"/>
              </w:rPr>
              <w:t xml:space="preserve">haridus- ja </w:t>
            </w:r>
            <w:r w:rsidRPr="000D6F9D">
              <w:rPr>
                <w:rFonts w:ascii="Times New Roman" w:hAnsi="Times New Roman"/>
                <w:sz w:val="24"/>
                <w:szCs w:val="24"/>
              </w:rPr>
              <w:t>sotsiaalosakond (edaspidi osakond) tagab või korraldab hüvitise osutamise üldjuhul isiku, tema seadusliku või volitatud esindaja poolt taotluse esitamisel.</w:t>
            </w:r>
          </w:p>
          <w:p w14:paraId="002332C3" w14:textId="77777777" w:rsidR="00B6481C" w:rsidRPr="000D6F9D" w:rsidRDefault="00B6481C" w:rsidP="000D6F9D">
            <w:pPr>
              <w:spacing w:after="0" w:line="240" w:lineRule="auto"/>
              <w:rPr>
                <w:rFonts w:ascii="Times New Roman" w:hAnsi="Times New Roman"/>
                <w:sz w:val="24"/>
                <w:szCs w:val="24"/>
              </w:rPr>
            </w:pPr>
          </w:p>
          <w:p w14:paraId="5C7735B5"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Osakond peab abivajadusest teada saamisel selgitama välja  hüvitise vajaduse ja ulatuse ning vajadusel abistama isikut taotluse esitamisel ja toimingute tegemisel. </w:t>
            </w:r>
          </w:p>
          <w:p w14:paraId="64544F92" w14:textId="77777777" w:rsidR="000D6F9D" w:rsidRPr="000D6F9D" w:rsidRDefault="000D6F9D" w:rsidP="000D6F9D">
            <w:pPr>
              <w:spacing w:after="0" w:line="240" w:lineRule="auto"/>
              <w:rPr>
                <w:rFonts w:ascii="Times New Roman" w:hAnsi="Times New Roman"/>
                <w:sz w:val="24"/>
                <w:szCs w:val="24"/>
              </w:rPr>
            </w:pPr>
          </w:p>
          <w:p w14:paraId="117D86AF" w14:textId="0F88AC19"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Hüvitise taotlust menetleval teenistujal on kohustus</w:t>
            </w:r>
            <w:r w:rsidR="00325A8A">
              <w:rPr>
                <w:rFonts w:ascii="Times New Roman" w:hAnsi="Times New Roman"/>
                <w:sz w:val="24"/>
                <w:szCs w:val="24"/>
              </w:rPr>
              <w:t xml:space="preserve">, v.a abivajadusest mittesõltuvate hüvitiste andmisel, </w:t>
            </w:r>
            <w:r w:rsidRPr="000D6F9D">
              <w:rPr>
                <w:rFonts w:ascii="Times New Roman" w:hAnsi="Times New Roman"/>
                <w:sz w:val="24"/>
                <w:szCs w:val="24"/>
              </w:rPr>
              <w:t xml:space="preserve"> hinnata isiku abivajadust ning õigus nõuda abivajajalt täiendavaid andmeid ja dokumente ning kontrollida esitatud andmete ja asjaolude õigsust, sealhulgas isiku personaalse tegevusvõimega ning füüsilise ja sotsiaalse elukeskkonnaga seonduvaid asjaolusid. Vajadusel külastab teenistuja taotluse esitanud  isikut tema kodus või viibimiskohas toimetulekuvõime ja abi- või hooldusvajaduse täiendavaks hindamiseks ning sobivaima hüvitise väljaselgitamiseks.</w:t>
            </w:r>
          </w:p>
          <w:p w14:paraId="17A4979B" w14:textId="77777777" w:rsidR="000D6F9D" w:rsidRPr="000D6F9D" w:rsidRDefault="000D6F9D" w:rsidP="000D6F9D">
            <w:pPr>
              <w:spacing w:after="0" w:line="240" w:lineRule="auto"/>
              <w:rPr>
                <w:rFonts w:ascii="Times New Roman" w:hAnsi="Times New Roman"/>
                <w:sz w:val="24"/>
                <w:szCs w:val="24"/>
              </w:rPr>
            </w:pPr>
          </w:p>
          <w:p w14:paraId="2058D95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(5) Hüvitise taotleja vastutab esitatud andmete ja dokumentide õigsuse eest. Valeandmete esitamise korral taotluse menetlemine ja/või teenuse osutamine lõpetatakse. Vallavalitsusel on õigus teenuse kulud seaduses sätestatud korras tagasi nõuda.</w:t>
            </w:r>
          </w:p>
          <w:p w14:paraId="0B96DC1D" w14:textId="77777777" w:rsidR="000D6F9D" w:rsidRPr="000D6F9D" w:rsidRDefault="000D6F9D" w:rsidP="000D6F9D">
            <w:pPr>
              <w:spacing w:after="0" w:line="240" w:lineRule="auto"/>
              <w:rPr>
                <w:rFonts w:ascii="Times New Roman" w:hAnsi="Times New Roman"/>
                <w:sz w:val="24"/>
                <w:szCs w:val="24"/>
              </w:rPr>
            </w:pPr>
          </w:p>
          <w:p w14:paraId="17526C5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w:t>
            </w:r>
          </w:p>
          <w:p w14:paraId="50130658" w14:textId="639D9C22"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6.   Hüvitise andmine</w:t>
            </w:r>
            <w:r w:rsidR="00B6481C">
              <w:rPr>
                <w:rFonts w:ascii="Times New Roman" w:hAnsi="Times New Roman"/>
                <w:sz w:val="24"/>
                <w:szCs w:val="24"/>
              </w:rPr>
              <w:t xml:space="preserve"> ja </w:t>
            </w:r>
            <w:r w:rsidR="00562DDE">
              <w:rPr>
                <w:rFonts w:ascii="Times New Roman" w:hAnsi="Times New Roman"/>
                <w:sz w:val="24"/>
                <w:szCs w:val="24"/>
              </w:rPr>
              <w:t xml:space="preserve"> hüvitisest </w:t>
            </w:r>
            <w:r w:rsidR="00B6481C">
              <w:rPr>
                <w:rFonts w:ascii="Times New Roman" w:hAnsi="Times New Roman"/>
                <w:sz w:val="24"/>
                <w:szCs w:val="24"/>
              </w:rPr>
              <w:t>määramisest keeldumine</w:t>
            </w:r>
          </w:p>
          <w:p w14:paraId="04E7356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Hüvitise määramisel arvestatakse isiku abivajadust, teenuse maksumust ning teenust vajava isiku ja tema perekonna majanduslikku olukorda. </w:t>
            </w:r>
          </w:p>
          <w:p w14:paraId="34F8D603" w14:textId="77777777" w:rsidR="000D6F9D" w:rsidRPr="000D6F9D" w:rsidRDefault="000D6F9D" w:rsidP="000D6F9D">
            <w:pPr>
              <w:spacing w:after="0" w:line="240" w:lineRule="auto"/>
              <w:rPr>
                <w:rFonts w:ascii="Times New Roman" w:hAnsi="Times New Roman"/>
                <w:sz w:val="24"/>
                <w:szCs w:val="24"/>
              </w:rPr>
            </w:pPr>
          </w:p>
          <w:p w14:paraId="4936F4E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(2) Otsuse hüvitise määramise või määramata jätmise kohta teeb ametnik kümne tööpäeva jooksul alates hüvitamise taotlemiseks vajaliku viimase dokumendi saamise päevast või dokumendi esitamise tähtajast. </w:t>
            </w:r>
          </w:p>
          <w:p w14:paraId="5C5E0427" w14:textId="77777777" w:rsidR="000D6F9D" w:rsidRPr="000D6F9D" w:rsidRDefault="000D6F9D" w:rsidP="000D6F9D">
            <w:pPr>
              <w:spacing w:after="0" w:line="240" w:lineRule="auto"/>
              <w:rPr>
                <w:rFonts w:ascii="Times New Roman" w:hAnsi="Times New Roman"/>
                <w:sz w:val="24"/>
                <w:szCs w:val="24"/>
              </w:rPr>
            </w:pPr>
          </w:p>
          <w:p w14:paraId="1DD23BE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Kui taotluses esineb puudusi, antakse taotluse esitanud isikule tähtaeg puuduste kõrvaldamiseks, mis on vähemalt 14 kalendripäeva. Kui isik ei ole nimetatud tähtajaks esitanud puuduste kõrvaldamiseks vajalikke dokumente või andmeid võib jätta taotlus rahuldamata. </w:t>
            </w:r>
          </w:p>
          <w:p w14:paraId="255046A3" w14:textId="77777777" w:rsidR="000D6F9D" w:rsidRPr="000D6F9D" w:rsidRDefault="000D6F9D" w:rsidP="000D6F9D">
            <w:pPr>
              <w:spacing w:after="0" w:line="240" w:lineRule="auto"/>
              <w:rPr>
                <w:rFonts w:ascii="Times New Roman" w:hAnsi="Times New Roman"/>
                <w:sz w:val="24"/>
                <w:szCs w:val="24"/>
              </w:rPr>
            </w:pPr>
          </w:p>
          <w:p w14:paraId="13B2A685"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(4) Toetuse taotlust  menetletakse  ja otsus koostatakse  sotsiaalteenuste ja -toetuste andmeregistris (STAR). Teenuste  taotlust menetletakse </w:t>
            </w:r>
            <w:proofErr w:type="spellStart"/>
            <w:r w:rsidRPr="000D6F9D">
              <w:rPr>
                <w:rFonts w:ascii="Times New Roman" w:hAnsi="Times New Roman"/>
                <w:sz w:val="24"/>
                <w:szCs w:val="24"/>
              </w:rPr>
              <w:t>STAR-is</w:t>
            </w:r>
            <w:proofErr w:type="spellEnd"/>
            <w:r w:rsidRPr="000D6F9D">
              <w:rPr>
                <w:rFonts w:ascii="Times New Roman" w:hAnsi="Times New Roman"/>
                <w:sz w:val="24"/>
                <w:szCs w:val="24"/>
              </w:rPr>
              <w:t xml:space="preserve"> ning määramise või mittemääramise osas koostatakse ametniku otsus, kus on üldjuhul määratud teenuse saamise maht, periood, maksumus ning toimingud, mida teenus sisaldab (v.a sotsiaaltransporditeenus). </w:t>
            </w:r>
          </w:p>
          <w:p w14:paraId="47AB04D9" w14:textId="77777777" w:rsidR="000D6F9D" w:rsidRPr="000D6F9D" w:rsidRDefault="000D6F9D" w:rsidP="000D6F9D">
            <w:pPr>
              <w:spacing w:after="0" w:line="240" w:lineRule="auto"/>
              <w:rPr>
                <w:rFonts w:ascii="Times New Roman" w:hAnsi="Times New Roman"/>
                <w:sz w:val="24"/>
                <w:szCs w:val="24"/>
              </w:rPr>
            </w:pPr>
          </w:p>
          <w:p w14:paraId="06E5CC15"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(5)  Määratud toetus kantakse viie tööpäeva jooksul pärast toetuse määramise otsust taotluses esitatud arveldusarvele või makstakse välja sularahas.</w:t>
            </w:r>
          </w:p>
          <w:p w14:paraId="38D2ED8A" w14:textId="77777777" w:rsidR="000D6F9D" w:rsidRPr="000D6F9D" w:rsidRDefault="000D6F9D" w:rsidP="000D6F9D">
            <w:pPr>
              <w:spacing w:after="0" w:line="240" w:lineRule="auto"/>
              <w:rPr>
                <w:rFonts w:ascii="Times New Roman" w:hAnsi="Times New Roman"/>
                <w:sz w:val="24"/>
                <w:szCs w:val="24"/>
              </w:rPr>
            </w:pPr>
          </w:p>
          <w:p w14:paraId="0EEF8B8C" w14:textId="5708D786"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(6) Põhjendatud otsus hüvitise määramise või määramata jätmise kohta tehakse taotlejale kirjalikus taasesitatavas vormis teatavaks viie tööpäeva jooksul alates otsuse tegemisest taotleja poolt esitatud kontaktaadressile</w:t>
            </w:r>
          </w:p>
          <w:p w14:paraId="16C9271E" w14:textId="77777777" w:rsidR="000D6F9D" w:rsidRPr="000D6F9D" w:rsidRDefault="000D6F9D" w:rsidP="000D6F9D">
            <w:pPr>
              <w:spacing w:after="0" w:line="240" w:lineRule="auto"/>
              <w:rPr>
                <w:rFonts w:ascii="Times New Roman" w:hAnsi="Times New Roman"/>
                <w:sz w:val="24"/>
                <w:szCs w:val="24"/>
              </w:rPr>
            </w:pPr>
          </w:p>
          <w:p w14:paraId="3DEE78A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(7) Hüvitise  määramisest võib keelduda juhul, kui esineb vähemalt üks järgmistest asjaoludest:</w:t>
            </w:r>
          </w:p>
          <w:p w14:paraId="00974E7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taotluses on esitatud valeandmeid;</w:t>
            </w:r>
          </w:p>
          <w:p w14:paraId="47AA4D7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taotluse esitanud isik ei võimalda taotluse asjaolusid kontrollida;</w:t>
            </w:r>
          </w:p>
          <w:p w14:paraId="6B6A184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3) teenuse vajadust on võimalik või otstarbekas katta toetuse, riigi teenuse või muu abiga;</w:t>
            </w:r>
          </w:p>
          <w:p w14:paraId="60326FD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4) isik ei esita teenistuja poolt küsitud täiendavaid dokumente;</w:t>
            </w:r>
          </w:p>
          <w:p w14:paraId="09F9D50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5) isiku ja/või tema perekonna kasutuses ja/või omandis olevad vallas- ja kinnisasjad tagavad toimetulekuks piisavad elatusvahendid;</w:t>
            </w:r>
          </w:p>
          <w:p w14:paraId="506EA81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6) täisealine töövõimeline isik, kes ei tööta ega õpi, keeldub ilma mõjuva põhjuseta kasutamast tööturuteenuseid ja -toetuseid;</w:t>
            </w:r>
          </w:p>
          <w:p w14:paraId="4034455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7) isiku poolt taotletav toetus ei leia kasutust toetuse kirjelduses märgitud eesmärgil;</w:t>
            </w:r>
          </w:p>
          <w:p w14:paraId="3053F3A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8) isik ei ole kasutanud muid õigusaktidega ettenähtud võimalusi oma toimetuleku parandamiseks.</w:t>
            </w:r>
          </w:p>
          <w:p w14:paraId="1FB7A64A" w14:textId="77777777" w:rsid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9) hüvitise vajadus ei ole leidnud kinnitust.</w:t>
            </w:r>
          </w:p>
          <w:p w14:paraId="2AF7B96E" w14:textId="77777777" w:rsidR="00B6481C" w:rsidRDefault="00B6481C" w:rsidP="000D6F9D">
            <w:pPr>
              <w:spacing w:after="0" w:line="240" w:lineRule="auto"/>
              <w:rPr>
                <w:rFonts w:ascii="Times New Roman" w:hAnsi="Times New Roman"/>
                <w:sz w:val="24"/>
                <w:szCs w:val="24"/>
              </w:rPr>
            </w:pPr>
          </w:p>
          <w:p w14:paraId="3070D8DC" w14:textId="75AC3D6C" w:rsidR="00B6481C" w:rsidRPr="000D6F9D" w:rsidRDefault="00B6481C" w:rsidP="00B6481C">
            <w:pPr>
              <w:spacing w:after="0" w:line="240" w:lineRule="auto"/>
              <w:rPr>
                <w:rFonts w:ascii="Times New Roman" w:hAnsi="Times New Roman"/>
                <w:sz w:val="24"/>
                <w:szCs w:val="24"/>
              </w:rPr>
            </w:pPr>
            <w:r w:rsidRPr="00B6481C">
              <w:rPr>
                <w:rFonts w:ascii="Times New Roman" w:hAnsi="Times New Roman"/>
                <w:sz w:val="24"/>
                <w:szCs w:val="24"/>
              </w:rPr>
              <w:t>(</w:t>
            </w:r>
            <w:r>
              <w:rPr>
                <w:rFonts w:ascii="Times New Roman" w:hAnsi="Times New Roman"/>
                <w:sz w:val="24"/>
                <w:szCs w:val="24"/>
              </w:rPr>
              <w:t>8</w:t>
            </w:r>
            <w:r w:rsidRPr="00B6481C">
              <w:rPr>
                <w:rFonts w:ascii="Times New Roman" w:hAnsi="Times New Roman"/>
                <w:sz w:val="24"/>
                <w:szCs w:val="24"/>
              </w:rPr>
              <w:t>)</w:t>
            </w:r>
            <w:r w:rsidRPr="00B6481C">
              <w:rPr>
                <w:rFonts w:ascii="Times New Roman" w:hAnsi="Times New Roman"/>
                <w:sz w:val="24"/>
                <w:szCs w:val="24"/>
              </w:rPr>
              <w:tab/>
            </w:r>
            <w:r w:rsidR="00562DDE">
              <w:rPr>
                <w:rFonts w:ascii="Times New Roman" w:hAnsi="Times New Roman"/>
                <w:sz w:val="24"/>
                <w:szCs w:val="24"/>
              </w:rPr>
              <w:t>T</w:t>
            </w:r>
            <w:r w:rsidRPr="00B6481C">
              <w:rPr>
                <w:rFonts w:ascii="Times New Roman" w:hAnsi="Times New Roman"/>
                <w:sz w:val="24"/>
                <w:szCs w:val="24"/>
              </w:rPr>
              <w:t xml:space="preserve">aotlejal on õigus </w:t>
            </w:r>
            <w:r w:rsidR="00562DDE">
              <w:rPr>
                <w:rFonts w:ascii="Times New Roman" w:hAnsi="Times New Roman"/>
                <w:sz w:val="24"/>
                <w:szCs w:val="24"/>
              </w:rPr>
              <w:t xml:space="preserve">otsusega mittenõustumisel </w:t>
            </w:r>
            <w:r w:rsidRPr="00B6481C">
              <w:rPr>
                <w:rFonts w:ascii="Times New Roman" w:hAnsi="Times New Roman"/>
                <w:sz w:val="24"/>
                <w:szCs w:val="24"/>
              </w:rPr>
              <w:t>esitada haldusmenetluse seaduses sätestatud korras vaie vallavalitsusele või kaebus halduskohtusse.</w:t>
            </w:r>
            <w:r w:rsidR="00562DDE">
              <w:rPr>
                <w:rFonts w:ascii="Times New Roman" w:hAnsi="Times New Roman"/>
                <w:sz w:val="24"/>
                <w:szCs w:val="24"/>
              </w:rPr>
              <w:t xml:space="preserve">  </w:t>
            </w:r>
            <w:r w:rsidRPr="00B6481C">
              <w:rPr>
                <w:rFonts w:ascii="Times New Roman" w:hAnsi="Times New Roman"/>
                <w:sz w:val="24"/>
                <w:szCs w:val="24"/>
              </w:rPr>
              <w:t>Vaie lahendatakse 30 päeva jooksul vaide vallavalitsusele esitamisest arvates. Vaide läbivaatamise tähtaega võib pikendada haldusmenetluse seaduses sätestatud korras.</w:t>
            </w:r>
          </w:p>
          <w:p w14:paraId="63731D14" w14:textId="77777777" w:rsidR="000D6F9D" w:rsidRPr="000D6F9D" w:rsidRDefault="000D6F9D" w:rsidP="000D6F9D">
            <w:pPr>
              <w:spacing w:after="0" w:line="240" w:lineRule="auto"/>
              <w:rPr>
                <w:rFonts w:ascii="Times New Roman" w:hAnsi="Times New Roman"/>
                <w:sz w:val="24"/>
                <w:szCs w:val="24"/>
              </w:rPr>
            </w:pPr>
          </w:p>
          <w:p w14:paraId="522F6AF2" w14:textId="77777777" w:rsidR="000D6F9D" w:rsidRPr="000D6F9D" w:rsidRDefault="000D6F9D" w:rsidP="000D6F9D">
            <w:pPr>
              <w:spacing w:after="0" w:line="240" w:lineRule="auto"/>
              <w:rPr>
                <w:rFonts w:ascii="Times New Roman" w:hAnsi="Times New Roman"/>
                <w:sz w:val="24"/>
                <w:szCs w:val="24"/>
              </w:rPr>
            </w:pPr>
          </w:p>
          <w:p w14:paraId="0026A83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7.   Toetuste liigid</w:t>
            </w:r>
          </w:p>
          <w:p w14:paraId="6610522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Tapa vallas makstavad toetused on:</w:t>
            </w:r>
          </w:p>
          <w:p w14:paraId="1B2D360F"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abivajadusest mittesõltuvad toetused;</w:t>
            </w:r>
          </w:p>
          <w:p w14:paraId="307F97A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abivajadusest sõltuvad toetused.</w:t>
            </w:r>
          </w:p>
          <w:p w14:paraId="29EA5A22" w14:textId="77777777" w:rsidR="000D6F9D" w:rsidRPr="000D6F9D" w:rsidRDefault="000D6F9D" w:rsidP="000D6F9D">
            <w:pPr>
              <w:spacing w:after="0" w:line="240" w:lineRule="auto"/>
              <w:rPr>
                <w:rFonts w:ascii="Times New Roman" w:hAnsi="Times New Roman"/>
                <w:sz w:val="24"/>
                <w:szCs w:val="24"/>
              </w:rPr>
            </w:pPr>
          </w:p>
          <w:p w14:paraId="1E908A1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Abivajadusest mittesõltuvad toetused on:</w:t>
            </w:r>
          </w:p>
          <w:p w14:paraId="2A0F6A7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sünnitoetus;</w:t>
            </w:r>
          </w:p>
          <w:p w14:paraId="2C74B26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ranitsatoetus;</w:t>
            </w:r>
          </w:p>
          <w:p w14:paraId="13ECB1FF"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3) matusetoetus;</w:t>
            </w:r>
          </w:p>
          <w:p w14:paraId="7A754D4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4) eaka sünnipäevatoetus.</w:t>
            </w:r>
          </w:p>
          <w:p w14:paraId="0122FEEE" w14:textId="77777777" w:rsidR="000D6F9D" w:rsidRPr="000D6F9D" w:rsidRDefault="000D6F9D" w:rsidP="000D6F9D">
            <w:pPr>
              <w:spacing w:after="0" w:line="240" w:lineRule="auto"/>
              <w:rPr>
                <w:rFonts w:ascii="Times New Roman" w:hAnsi="Times New Roman"/>
                <w:sz w:val="24"/>
                <w:szCs w:val="24"/>
              </w:rPr>
            </w:pPr>
          </w:p>
          <w:p w14:paraId="369AAB6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Abivajadusest sõltuvad toetused on:</w:t>
            </w:r>
          </w:p>
          <w:p w14:paraId="66AF72E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toimetuleku tagamise toetus;</w:t>
            </w:r>
          </w:p>
          <w:p w14:paraId="73D8DCD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täisealise isiku hooldajatoetus;</w:t>
            </w:r>
          </w:p>
          <w:p w14:paraId="619D0FC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lastRenderedPageBreak/>
              <w:t>3) puudega lapse hooldajatoetus;</w:t>
            </w:r>
          </w:p>
          <w:p w14:paraId="61731FE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vältimatu sotsiaalabi.</w:t>
            </w:r>
          </w:p>
          <w:p w14:paraId="189AEBBC" w14:textId="77777777" w:rsidR="000D6F9D" w:rsidRPr="000D6F9D" w:rsidRDefault="000D6F9D" w:rsidP="000D6F9D">
            <w:pPr>
              <w:spacing w:after="0" w:line="240" w:lineRule="auto"/>
              <w:rPr>
                <w:rFonts w:ascii="Times New Roman" w:hAnsi="Times New Roman"/>
                <w:sz w:val="24"/>
                <w:szCs w:val="24"/>
              </w:rPr>
            </w:pPr>
          </w:p>
          <w:p w14:paraId="0A523B7B" w14:textId="77777777" w:rsidR="000D6F9D" w:rsidRPr="000D6F9D" w:rsidRDefault="000D6F9D" w:rsidP="000D6F9D">
            <w:pPr>
              <w:spacing w:after="0" w:line="240" w:lineRule="auto"/>
              <w:rPr>
                <w:rFonts w:ascii="Times New Roman" w:hAnsi="Times New Roman"/>
                <w:sz w:val="24"/>
                <w:szCs w:val="24"/>
              </w:rPr>
            </w:pPr>
          </w:p>
          <w:p w14:paraId="0FC0894C" w14:textId="77777777" w:rsidR="000D6F9D" w:rsidRPr="000D6F9D" w:rsidRDefault="000D6F9D" w:rsidP="000D6F9D">
            <w:pPr>
              <w:spacing w:after="0" w:line="240" w:lineRule="auto"/>
              <w:rPr>
                <w:rFonts w:ascii="Times New Roman" w:hAnsi="Times New Roman"/>
                <w:sz w:val="24"/>
                <w:szCs w:val="24"/>
              </w:rPr>
            </w:pPr>
          </w:p>
          <w:p w14:paraId="685FD125"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8. Sünnitoetus</w:t>
            </w:r>
          </w:p>
          <w:p w14:paraId="3EE75C8C" w14:textId="05DAC208"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w:t>
            </w:r>
            <w:r w:rsidR="00704B69">
              <w:rPr>
                <w:rFonts w:ascii="Times New Roman" w:hAnsi="Times New Roman"/>
                <w:sz w:val="24"/>
                <w:szCs w:val="24"/>
              </w:rPr>
              <w:t xml:space="preserve"> </w:t>
            </w:r>
            <w:r w:rsidRPr="000D6F9D">
              <w:rPr>
                <w:rFonts w:ascii="Times New Roman" w:hAnsi="Times New Roman"/>
                <w:sz w:val="24"/>
                <w:szCs w:val="24"/>
              </w:rPr>
              <w:t>Sünnitoetus on lapse sünniga kaasnevate osaliste kulutuste katmiseks makstav ühekordne toetus.</w:t>
            </w:r>
          </w:p>
          <w:p w14:paraId="4CD6341C" w14:textId="77777777" w:rsidR="000D6F9D" w:rsidRPr="000D6F9D" w:rsidRDefault="000D6F9D" w:rsidP="000D6F9D">
            <w:pPr>
              <w:spacing w:after="0" w:line="240" w:lineRule="auto"/>
              <w:rPr>
                <w:rFonts w:ascii="Times New Roman" w:hAnsi="Times New Roman"/>
                <w:sz w:val="24"/>
                <w:szCs w:val="24"/>
              </w:rPr>
            </w:pPr>
          </w:p>
          <w:p w14:paraId="5099FA6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Toetust makstakse pärast lapse sünni registreerimist.</w:t>
            </w:r>
          </w:p>
          <w:p w14:paraId="3E2902C9" w14:textId="77777777" w:rsidR="000D6F9D" w:rsidRPr="000D6F9D" w:rsidRDefault="000D6F9D" w:rsidP="000D6F9D">
            <w:pPr>
              <w:spacing w:after="0" w:line="240" w:lineRule="auto"/>
              <w:rPr>
                <w:rFonts w:ascii="Times New Roman" w:hAnsi="Times New Roman"/>
                <w:sz w:val="24"/>
                <w:szCs w:val="24"/>
              </w:rPr>
            </w:pPr>
          </w:p>
          <w:p w14:paraId="465CB50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Toetust makstakse ühele lapsevanemale või eestkostjale, kelle </w:t>
            </w:r>
            <w:proofErr w:type="spellStart"/>
            <w:r w:rsidRPr="000D6F9D">
              <w:rPr>
                <w:rFonts w:ascii="Times New Roman" w:hAnsi="Times New Roman"/>
                <w:sz w:val="24"/>
                <w:szCs w:val="24"/>
              </w:rPr>
              <w:t>rahvastikuregistri</w:t>
            </w:r>
            <w:proofErr w:type="spellEnd"/>
            <w:r w:rsidRPr="000D6F9D">
              <w:rPr>
                <w:rFonts w:ascii="Times New Roman" w:hAnsi="Times New Roman"/>
                <w:sz w:val="24"/>
                <w:szCs w:val="24"/>
              </w:rPr>
              <w:t xml:space="preserve"> järgne elukoht on Tapa vald ja sündinud lapse elukohaks on </w:t>
            </w:r>
            <w:proofErr w:type="spellStart"/>
            <w:r w:rsidRPr="000D6F9D">
              <w:rPr>
                <w:rFonts w:ascii="Times New Roman" w:hAnsi="Times New Roman"/>
                <w:sz w:val="24"/>
                <w:szCs w:val="24"/>
              </w:rPr>
              <w:t>rahvastikuregistri</w:t>
            </w:r>
            <w:proofErr w:type="spellEnd"/>
            <w:r w:rsidRPr="000D6F9D">
              <w:rPr>
                <w:rFonts w:ascii="Times New Roman" w:hAnsi="Times New Roman"/>
                <w:sz w:val="24"/>
                <w:szCs w:val="24"/>
              </w:rPr>
              <w:t xml:space="preserve"> andmetel esmakandena kantud Tapa vald.</w:t>
            </w:r>
          </w:p>
          <w:p w14:paraId="6D99CFD7" w14:textId="77777777" w:rsidR="000D6F9D" w:rsidRPr="000D6F9D" w:rsidRDefault="000D6F9D" w:rsidP="000D6F9D">
            <w:pPr>
              <w:spacing w:after="0" w:line="240" w:lineRule="auto"/>
              <w:rPr>
                <w:rFonts w:ascii="Times New Roman" w:hAnsi="Times New Roman"/>
                <w:sz w:val="24"/>
                <w:szCs w:val="24"/>
              </w:rPr>
            </w:pPr>
          </w:p>
          <w:p w14:paraId="40C7667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(4) Kui lapse vanem või vanemad ei täida perekonnaseadusest tulenevaid kohustusi, makstakse sünnitoetus lapse eestkostjale, lapse tegelikule hooldajale või hoolduspere vanemale. </w:t>
            </w:r>
          </w:p>
          <w:p w14:paraId="3CB1AFED" w14:textId="77777777" w:rsidR="000D6F9D" w:rsidRPr="000D6F9D" w:rsidRDefault="000D6F9D" w:rsidP="000D6F9D">
            <w:pPr>
              <w:spacing w:after="0" w:line="240" w:lineRule="auto"/>
              <w:rPr>
                <w:rFonts w:ascii="Times New Roman" w:hAnsi="Times New Roman"/>
                <w:sz w:val="24"/>
                <w:szCs w:val="24"/>
              </w:rPr>
            </w:pPr>
          </w:p>
          <w:p w14:paraId="07B6FDC1" w14:textId="2D462AF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(5)  Hoolduspere vanem ei pea olema </w:t>
            </w:r>
            <w:proofErr w:type="spellStart"/>
            <w:r w:rsidRPr="000D6F9D">
              <w:rPr>
                <w:rFonts w:ascii="Times New Roman" w:hAnsi="Times New Roman"/>
                <w:sz w:val="24"/>
                <w:szCs w:val="24"/>
              </w:rPr>
              <w:t>rahvastikuregistri</w:t>
            </w:r>
            <w:proofErr w:type="spellEnd"/>
            <w:r w:rsidRPr="000D6F9D">
              <w:rPr>
                <w:rFonts w:ascii="Times New Roman" w:hAnsi="Times New Roman"/>
                <w:sz w:val="24"/>
                <w:szCs w:val="24"/>
              </w:rPr>
              <w:t xml:space="preserve"> andmetel Tapa valla elanik, kui lapse </w:t>
            </w:r>
            <w:proofErr w:type="spellStart"/>
            <w:r w:rsidRPr="000D6F9D">
              <w:rPr>
                <w:rFonts w:ascii="Times New Roman" w:hAnsi="Times New Roman"/>
                <w:sz w:val="24"/>
                <w:szCs w:val="24"/>
              </w:rPr>
              <w:t>rahvastikuregistri</w:t>
            </w:r>
            <w:proofErr w:type="spellEnd"/>
            <w:r w:rsidRPr="000D6F9D">
              <w:rPr>
                <w:rFonts w:ascii="Times New Roman" w:hAnsi="Times New Roman"/>
                <w:sz w:val="24"/>
                <w:szCs w:val="24"/>
              </w:rPr>
              <w:t xml:space="preserve"> järgne elukoht </w:t>
            </w:r>
            <w:r w:rsidR="00562DDE">
              <w:rPr>
                <w:rFonts w:ascii="Times New Roman" w:hAnsi="Times New Roman"/>
                <w:sz w:val="24"/>
                <w:szCs w:val="24"/>
              </w:rPr>
              <w:t xml:space="preserve">esmakandena </w:t>
            </w:r>
            <w:r w:rsidRPr="000D6F9D">
              <w:rPr>
                <w:rFonts w:ascii="Times New Roman" w:hAnsi="Times New Roman"/>
                <w:sz w:val="24"/>
                <w:szCs w:val="24"/>
              </w:rPr>
              <w:t>on Tapa vald.</w:t>
            </w:r>
          </w:p>
          <w:p w14:paraId="123182BF" w14:textId="77777777" w:rsidR="000D6F9D" w:rsidRPr="000D6F9D" w:rsidRDefault="000D6F9D" w:rsidP="000D6F9D">
            <w:pPr>
              <w:spacing w:after="0" w:line="240" w:lineRule="auto"/>
              <w:rPr>
                <w:rFonts w:ascii="Times New Roman" w:hAnsi="Times New Roman"/>
                <w:sz w:val="24"/>
                <w:szCs w:val="24"/>
              </w:rPr>
            </w:pPr>
          </w:p>
          <w:p w14:paraId="1071A49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(6) </w:t>
            </w:r>
            <w:proofErr w:type="spellStart"/>
            <w:r w:rsidRPr="000D6F9D">
              <w:rPr>
                <w:rFonts w:ascii="Times New Roman" w:hAnsi="Times New Roman"/>
                <w:sz w:val="24"/>
                <w:szCs w:val="24"/>
              </w:rPr>
              <w:t>Mitmikute</w:t>
            </w:r>
            <w:proofErr w:type="spellEnd"/>
            <w:r w:rsidRPr="000D6F9D">
              <w:rPr>
                <w:rFonts w:ascii="Times New Roman" w:hAnsi="Times New Roman"/>
                <w:sz w:val="24"/>
                <w:szCs w:val="24"/>
              </w:rPr>
              <w:t xml:space="preserve"> sünni puhul makstakse toetust iga lapse eest. </w:t>
            </w:r>
          </w:p>
          <w:p w14:paraId="72C502F5" w14:textId="77777777" w:rsidR="000D6F9D" w:rsidRPr="000D6F9D" w:rsidRDefault="000D6F9D" w:rsidP="000D6F9D">
            <w:pPr>
              <w:spacing w:after="0" w:line="240" w:lineRule="auto"/>
              <w:rPr>
                <w:rFonts w:ascii="Times New Roman" w:hAnsi="Times New Roman"/>
                <w:sz w:val="24"/>
                <w:szCs w:val="24"/>
              </w:rPr>
            </w:pPr>
          </w:p>
          <w:p w14:paraId="0B0F6EB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(7) Toetuse saamiseks tuleb esitada kirjalik taotlus hiljemalt kolme kuu jooksul alates lapse sünni registreerimisest.</w:t>
            </w:r>
          </w:p>
          <w:p w14:paraId="6A17F45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w:t>
            </w:r>
          </w:p>
          <w:p w14:paraId="3405A9D6" w14:textId="77777777" w:rsidR="000D6F9D" w:rsidRPr="000D6F9D" w:rsidRDefault="000D6F9D" w:rsidP="000D6F9D">
            <w:pPr>
              <w:spacing w:after="0" w:line="240" w:lineRule="auto"/>
              <w:rPr>
                <w:rFonts w:ascii="Times New Roman" w:hAnsi="Times New Roman"/>
                <w:sz w:val="24"/>
                <w:szCs w:val="24"/>
              </w:rPr>
            </w:pPr>
          </w:p>
          <w:p w14:paraId="585156B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9   Ranitsatoetus</w:t>
            </w:r>
          </w:p>
          <w:p w14:paraId="4378EB3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Ranitsatoetus on rahaline toetus, mida makstakse osaliste kulude katmiseks esimesse klassi mineva lapse vanemale, eestkostjale või hooldusperele.</w:t>
            </w:r>
          </w:p>
          <w:p w14:paraId="10E3BDE6" w14:textId="77777777" w:rsidR="000D6F9D" w:rsidRPr="000D6F9D" w:rsidRDefault="000D6F9D" w:rsidP="000D6F9D">
            <w:pPr>
              <w:spacing w:after="0" w:line="240" w:lineRule="auto"/>
              <w:rPr>
                <w:rFonts w:ascii="Times New Roman" w:hAnsi="Times New Roman"/>
                <w:sz w:val="24"/>
                <w:szCs w:val="24"/>
              </w:rPr>
            </w:pPr>
          </w:p>
          <w:p w14:paraId="0BF8E72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Toetust makstakse Tapa valla munitsipaalkooli esimesse klassi astuva õpilase eest.</w:t>
            </w:r>
          </w:p>
          <w:p w14:paraId="66C80799" w14:textId="77777777" w:rsidR="000D6F9D" w:rsidRPr="000D6F9D" w:rsidRDefault="000D6F9D" w:rsidP="000D6F9D">
            <w:pPr>
              <w:spacing w:after="0" w:line="240" w:lineRule="auto"/>
              <w:rPr>
                <w:rFonts w:ascii="Times New Roman" w:hAnsi="Times New Roman"/>
                <w:sz w:val="24"/>
                <w:szCs w:val="24"/>
              </w:rPr>
            </w:pPr>
          </w:p>
          <w:p w14:paraId="22D8694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Kui vanem ei täida perekonnaseadusest tulenevaid kohustusi, makstakse toetus lapse eestkostjale või lapse tegelikule hooldajale.</w:t>
            </w:r>
          </w:p>
          <w:p w14:paraId="634B8376" w14:textId="77777777" w:rsidR="000D6F9D" w:rsidRPr="000D6F9D" w:rsidRDefault="000D6F9D" w:rsidP="000D6F9D">
            <w:pPr>
              <w:spacing w:after="0" w:line="240" w:lineRule="auto"/>
              <w:rPr>
                <w:rFonts w:ascii="Times New Roman" w:hAnsi="Times New Roman"/>
                <w:sz w:val="24"/>
                <w:szCs w:val="24"/>
              </w:rPr>
            </w:pPr>
          </w:p>
          <w:p w14:paraId="62FF285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(4) Lapse üks vanem või eestkostja ja kooli minev laps peavad olema toetuse taotlemisel ja lapse kooli minemise aasta 1. septembri seisuga </w:t>
            </w:r>
            <w:proofErr w:type="spellStart"/>
            <w:r w:rsidRPr="000D6F9D">
              <w:rPr>
                <w:rFonts w:ascii="Times New Roman" w:hAnsi="Times New Roman"/>
                <w:sz w:val="24"/>
                <w:szCs w:val="24"/>
              </w:rPr>
              <w:t>rahvastikuregistri</w:t>
            </w:r>
            <w:proofErr w:type="spellEnd"/>
            <w:r w:rsidRPr="000D6F9D">
              <w:rPr>
                <w:rFonts w:ascii="Times New Roman" w:hAnsi="Times New Roman"/>
                <w:sz w:val="24"/>
                <w:szCs w:val="24"/>
              </w:rPr>
              <w:t xml:space="preserve"> andmetel Tapa valla elanikud.</w:t>
            </w:r>
          </w:p>
          <w:p w14:paraId="71BAC58D" w14:textId="77777777" w:rsidR="000D6F9D" w:rsidRPr="000D6F9D" w:rsidRDefault="000D6F9D" w:rsidP="000D6F9D">
            <w:pPr>
              <w:spacing w:after="0" w:line="240" w:lineRule="auto"/>
              <w:rPr>
                <w:rFonts w:ascii="Times New Roman" w:hAnsi="Times New Roman"/>
                <w:sz w:val="24"/>
                <w:szCs w:val="24"/>
              </w:rPr>
            </w:pPr>
          </w:p>
          <w:p w14:paraId="2539A46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(5) Toetuse määramisel võetakse aluseks koolide esitatud 1. klassi õpilaste nimekirjad 10. septembri seisuga.</w:t>
            </w:r>
          </w:p>
          <w:p w14:paraId="2F654974" w14:textId="77777777" w:rsidR="000D6F9D" w:rsidRPr="000D6F9D" w:rsidRDefault="000D6F9D" w:rsidP="000D6F9D">
            <w:pPr>
              <w:spacing w:after="0" w:line="240" w:lineRule="auto"/>
              <w:rPr>
                <w:rFonts w:ascii="Times New Roman" w:hAnsi="Times New Roman"/>
                <w:sz w:val="24"/>
                <w:szCs w:val="24"/>
              </w:rPr>
            </w:pPr>
          </w:p>
          <w:p w14:paraId="5BBFC3E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(6) Toetust on õigus saada ka juhul, kui laps ei asu õppima Tapa valla kooli erivajaduse tõttu või on vallavalitsuse poolt suunatud õppima väljaspool Tapa valda asuvasse kooli ning lapsevanem esitab toetuse saamiseks taotluse, milles märgitakse lisaks lapse andmed ja kooli nimetus ning esitatakse koolitõend. Taotlus toetuse maksmiseks tuleb esitada õppeaasta algusest kolme kuu jooksul.</w:t>
            </w:r>
          </w:p>
          <w:p w14:paraId="66CB49CF" w14:textId="77777777" w:rsidR="000D6F9D" w:rsidRPr="000D6F9D" w:rsidRDefault="000D6F9D" w:rsidP="000D6F9D">
            <w:pPr>
              <w:spacing w:after="0" w:line="240" w:lineRule="auto"/>
              <w:rPr>
                <w:rFonts w:ascii="Times New Roman" w:hAnsi="Times New Roman"/>
                <w:sz w:val="24"/>
                <w:szCs w:val="24"/>
              </w:rPr>
            </w:pPr>
          </w:p>
          <w:p w14:paraId="1FDB82B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10 Matusetoetus</w:t>
            </w:r>
          </w:p>
          <w:p w14:paraId="4331506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Matusetoetus on matuse korraldamisega kaasnevate kulude katmiseks makstav ühekordne toetus.</w:t>
            </w:r>
          </w:p>
          <w:p w14:paraId="55E6A80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Toetust ei maksta:</w:t>
            </w:r>
          </w:p>
          <w:p w14:paraId="0CC822B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lastRenderedPageBreak/>
              <w:t xml:space="preserve">  1) kohtu poolt isiku surnuks tunnistamise korral;</w:t>
            </w:r>
          </w:p>
          <w:p w14:paraId="74E916C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kui matuse korraldamise kõik kulud on hüvitatud seaduse või muu õigusakti alusel täies ulatuses riigieelarvest. </w:t>
            </w:r>
          </w:p>
          <w:p w14:paraId="2D1BCF0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Toetust makstakse matuse korraldajale isiku surma korral, kelle viimane elukoht Eesti </w:t>
            </w:r>
            <w:proofErr w:type="spellStart"/>
            <w:r w:rsidRPr="000D6F9D">
              <w:rPr>
                <w:rFonts w:ascii="Times New Roman" w:hAnsi="Times New Roman"/>
                <w:sz w:val="24"/>
                <w:szCs w:val="24"/>
              </w:rPr>
              <w:t>rahvastikuregistri</w:t>
            </w:r>
            <w:proofErr w:type="spellEnd"/>
            <w:r w:rsidRPr="000D6F9D">
              <w:rPr>
                <w:rFonts w:ascii="Times New Roman" w:hAnsi="Times New Roman"/>
                <w:sz w:val="24"/>
                <w:szCs w:val="24"/>
              </w:rPr>
              <w:t xml:space="preserve"> andmetel oli Tapa vald.</w:t>
            </w:r>
          </w:p>
          <w:p w14:paraId="1EE0EC7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Kui matusekorraldajaid on mitu, peavad matusega seotud kulusid teinud isikud kokku leppima, kes kulu teinud isikutest taotleb toetust.</w:t>
            </w:r>
          </w:p>
          <w:p w14:paraId="35DC9DA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(5) Taotlus toetuse saamiseks tuleb esitada taotlus hiljemalt kolme kuu jooksul lahkunu surmapäevast arvates.</w:t>
            </w:r>
          </w:p>
          <w:p w14:paraId="6B98ABEA" w14:textId="77777777" w:rsidR="000D6F9D" w:rsidRPr="000D6F9D" w:rsidRDefault="000D6F9D" w:rsidP="000D6F9D">
            <w:pPr>
              <w:spacing w:after="0" w:line="240" w:lineRule="auto"/>
              <w:rPr>
                <w:rFonts w:ascii="Times New Roman" w:hAnsi="Times New Roman"/>
                <w:sz w:val="24"/>
                <w:szCs w:val="24"/>
              </w:rPr>
            </w:pPr>
          </w:p>
          <w:p w14:paraId="5B081C34" w14:textId="77777777" w:rsidR="000D6F9D" w:rsidRPr="000D6F9D" w:rsidRDefault="000D6F9D" w:rsidP="000D6F9D">
            <w:pPr>
              <w:spacing w:after="0" w:line="240" w:lineRule="auto"/>
              <w:rPr>
                <w:rFonts w:ascii="Times New Roman" w:hAnsi="Times New Roman"/>
                <w:sz w:val="24"/>
                <w:szCs w:val="24"/>
              </w:rPr>
            </w:pPr>
          </w:p>
          <w:p w14:paraId="612EDBD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 11. Eaka sünnipäevatoetus</w:t>
            </w:r>
          </w:p>
          <w:p w14:paraId="5DB3D47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Eaka sünnipäevatoetus on eakale isikule sünnipäeva puhul makstav toetus, mis koosneb  rahalisest hüvitisest,  õnnitluskaadist ja lilledest.</w:t>
            </w:r>
          </w:p>
          <w:p w14:paraId="56EAB684" w14:textId="77777777" w:rsidR="000D6F9D" w:rsidRPr="00AE7F95" w:rsidRDefault="000D6F9D" w:rsidP="000D6F9D">
            <w:pPr>
              <w:spacing w:after="0" w:line="240" w:lineRule="auto"/>
              <w:rPr>
                <w:rFonts w:ascii="Times New Roman" w:hAnsi="Times New Roman"/>
                <w:strike/>
                <w:color w:val="000000" w:themeColor="text1"/>
                <w:sz w:val="24"/>
                <w:szCs w:val="24"/>
                <w:rPrChange w:id="13" w:author="Evelin Värk" w:date="2024-06-07T12:50:00Z" w16du:dateUtc="2024-06-07T09:50:00Z">
                  <w:rPr>
                    <w:rFonts w:ascii="Times New Roman" w:hAnsi="Times New Roman"/>
                    <w:sz w:val="24"/>
                    <w:szCs w:val="24"/>
                  </w:rPr>
                </w:rPrChange>
              </w:rPr>
            </w:pPr>
            <w:r w:rsidRPr="00AE7F95">
              <w:rPr>
                <w:rFonts w:ascii="Times New Roman" w:hAnsi="Times New Roman"/>
                <w:strike/>
                <w:sz w:val="24"/>
                <w:szCs w:val="24"/>
                <w:rPrChange w:id="14" w:author="Evelin Värk" w:date="2024-06-07T12:50:00Z" w16du:dateUtc="2024-06-07T09:50:00Z">
                  <w:rPr>
                    <w:rFonts w:ascii="Times New Roman" w:hAnsi="Times New Roman"/>
                    <w:sz w:val="24"/>
                    <w:szCs w:val="24"/>
                  </w:rPr>
                </w:rPrChange>
              </w:rPr>
              <w:t xml:space="preserve">(2)  Toetust on õigus saada </w:t>
            </w:r>
            <w:r w:rsidRPr="00AE7F95">
              <w:rPr>
                <w:rFonts w:ascii="Times New Roman" w:hAnsi="Times New Roman"/>
                <w:strike/>
                <w:color w:val="000000" w:themeColor="text1"/>
                <w:sz w:val="24"/>
                <w:szCs w:val="24"/>
                <w:rPrChange w:id="15" w:author="Evelin Värk" w:date="2024-06-07T12:50:00Z" w16du:dateUtc="2024-06-07T09:50:00Z">
                  <w:rPr>
                    <w:rFonts w:ascii="Times New Roman" w:hAnsi="Times New Roman"/>
                    <w:sz w:val="24"/>
                    <w:szCs w:val="24"/>
                  </w:rPr>
                </w:rPrChange>
              </w:rPr>
              <w:t xml:space="preserve">isikul 80. ja 85. sünnipäeva puhul ning alates 90. eluaastast iga sünnipäeva puhul, kui tema elukohaks on Eesti </w:t>
            </w:r>
            <w:proofErr w:type="spellStart"/>
            <w:r w:rsidRPr="00AE7F95">
              <w:rPr>
                <w:rFonts w:ascii="Times New Roman" w:hAnsi="Times New Roman"/>
                <w:strike/>
                <w:color w:val="000000" w:themeColor="text1"/>
                <w:sz w:val="24"/>
                <w:szCs w:val="24"/>
                <w:rPrChange w:id="16" w:author="Evelin Värk" w:date="2024-06-07T12:50:00Z" w16du:dateUtc="2024-06-07T09:50:00Z">
                  <w:rPr>
                    <w:rFonts w:ascii="Times New Roman" w:hAnsi="Times New Roman"/>
                    <w:sz w:val="24"/>
                    <w:szCs w:val="24"/>
                  </w:rPr>
                </w:rPrChange>
              </w:rPr>
              <w:t>rahvastikuregistri</w:t>
            </w:r>
            <w:proofErr w:type="spellEnd"/>
            <w:r w:rsidRPr="00AE7F95">
              <w:rPr>
                <w:rFonts w:ascii="Times New Roman" w:hAnsi="Times New Roman"/>
                <w:strike/>
                <w:color w:val="000000" w:themeColor="text1"/>
                <w:sz w:val="24"/>
                <w:szCs w:val="24"/>
                <w:rPrChange w:id="17" w:author="Evelin Värk" w:date="2024-06-07T12:50:00Z" w16du:dateUtc="2024-06-07T09:50:00Z">
                  <w:rPr>
                    <w:rFonts w:ascii="Times New Roman" w:hAnsi="Times New Roman"/>
                    <w:sz w:val="24"/>
                    <w:szCs w:val="24"/>
                  </w:rPr>
                </w:rPrChange>
              </w:rPr>
              <w:t xml:space="preserve"> andmetel Tapa vald. </w:t>
            </w:r>
          </w:p>
          <w:p w14:paraId="0568C544" w14:textId="09410866" w:rsidR="000D6F9D" w:rsidRPr="00AE7F95" w:rsidRDefault="000D6F9D" w:rsidP="000D6F9D">
            <w:pPr>
              <w:spacing w:after="0" w:line="240" w:lineRule="auto"/>
              <w:rPr>
                <w:rFonts w:ascii="Times New Roman" w:hAnsi="Times New Roman"/>
                <w:strike/>
                <w:color w:val="000000" w:themeColor="text1"/>
                <w:sz w:val="24"/>
                <w:szCs w:val="24"/>
                <w:rPrChange w:id="18" w:author="Evelin Värk" w:date="2024-06-07T12:50:00Z" w16du:dateUtc="2024-06-07T09:50:00Z">
                  <w:rPr>
                    <w:rFonts w:ascii="Times New Roman" w:hAnsi="Times New Roman"/>
                    <w:sz w:val="24"/>
                    <w:szCs w:val="24"/>
                  </w:rPr>
                </w:rPrChange>
              </w:rPr>
            </w:pPr>
            <w:r w:rsidRPr="00AE7F95">
              <w:rPr>
                <w:rFonts w:ascii="Times New Roman" w:hAnsi="Times New Roman"/>
                <w:strike/>
                <w:color w:val="000000" w:themeColor="text1"/>
                <w:sz w:val="24"/>
                <w:szCs w:val="24"/>
                <w:rPrChange w:id="19" w:author="Evelin Värk" w:date="2024-06-07T12:50:00Z" w16du:dateUtc="2024-06-07T09:50:00Z">
                  <w:rPr>
                    <w:rFonts w:ascii="Times New Roman" w:hAnsi="Times New Roman"/>
                    <w:sz w:val="24"/>
                    <w:szCs w:val="24"/>
                  </w:rPr>
                </w:rPrChange>
              </w:rPr>
              <w:t>(3) Alates aastast 2025 on toetust õigus saada isikul lisaks lõikes 2 sätestatud juhul ja tingimusel ka tema 75-nda sünnipäeva puhul</w:t>
            </w:r>
            <w:r w:rsidR="004B63E5" w:rsidRPr="00AE7F95">
              <w:rPr>
                <w:rFonts w:ascii="Times New Roman" w:hAnsi="Times New Roman"/>
                <w:strike/>
                <w:color w:val="000000" w:themeColor="text1"/>
                <w:sz w:val="24"/>
                <w:szCs w:val="24"/>
                <w:rPrChange w:id="20" w:author="Evelin Värk" w:date="2024-06-07T12:50:00Z" w16du:dateUtc="2024-06-07T09:50:00Z">
                  <w:rPr>
                    <w:rFonts w:ascii="Times New Roman" w:hAnsi="Times New Roman"/>
                    <w:sz w:val="24"/>
                    <w:szCs w:val="24"/>
                  </w:rPr>
                </w:rPrChange>
              </w:rPr>
              <w:t>.</w:t>
            </w:r>
            <w:r w:rsidRPr="00AE7F95">
              <w:rPr>
                <w:rFonts w:ascii="Times New Roman" w:hAnsi="Times New Roman"/>
                <w:strike/>
                <w:color w:val="000000" w:themeColor="text1"/>
                <w:sz w:val="24"/>
                <w:szCs w:val="24"/>
                <w:rPrChange w:id="21" w:author="Evelin Värk" w:date="2024-06-07T12:50:00Z" w16du:dateUtc="2024-06-07T09:50:00Z">
                  <w:rPr>
                    <w:rFonts w:ascii="Times New Roman" w:hAnsi="Times New Roman"/>
                    <w:sz w:val="24"/>
                    <w:szCs w:val="24"/>
                  </w:rPr>
                </w:rPrChange>
              </w:rPr>
              <w:t xml:space="preserve"> </w:t>
            </w:r>
          </w:p>
          <w:p w14:paraId="70532FE3" w14:textId="325BF159" w:rsidR="00B2010C" w:rsidRPr="00B2010C" w:rsidRDefault="00B2010C" w:rsidP="00B2010C">
            <w:pPr>
              <w:spacing w:after="0" w:line="240" w:lineRule="auto"/>
              <w:rPr>
                <w:ins w:id="22" w:author="Evelin Värk" w:date="2024-06-07T12:42:00Z" w16du:dateUtc="2024-06-07T09:42:00Z"/>
                <w:rFonts w:ascii="Times New Roman" w:hAnsi="Times New Roman"/>
                <w:sz w:val="24"/>
                <w:szCs w:val="24"/>
              </w:rPr>
            </w:pPr>
            <w:ins w:id="23" w:author="Evelin Värk" w:date="2024-06-07T12:42:00Z" w16du:dateUtc="2024-06-07T09:42:00Z">
              <w:r w:rsidRPr="00B2010C">
                <w:rPr>
                  <w:rFonts w:ascii="Times New Roman" w:hAnsi="Times New Roman"/>
                  <w:sz w:val="24"/>
                  <w:szCs w:val="24"/>
                </w:rPr>
                <w:t xml:space="preserve">(2)  </w:t>
              </w:r>
            </w:ins>
            <w:ins w:id="24" w:author="Evelin Värk" w:date="2024-06-07T12:47:00Z" w16du:dateUtc="2024-06-07T09:47:00Z">
              <w:r>
                <w:rPr>
                  <w:rFonts w:ascii="Times New Roman" w:hAnsi="Times New Roman"/>
                  <w:sz w:val="24"/>
                  <w:szCs w:val="24"/>
                </w:rPr>
                <w:t>A</w:t>
              </w:r>
            </w:ins>
            <w:ins w:id="25" w:author="Evelin Värk" w:date="2024-06-07T12:45:00Z" w16du:dateUtc="2024-06-07T09:45:00Z">
              <w:r>
                <w:rPr>
                  <w:rFonts w:ascii="Times New Roman" w:hAnsi="Times New Roman"/>
                  <w:sz w:val="24"/>
                  <w:szCs w:val="24"/>
                </w:rPr>
                <w:t xml:space="preserve">lates aastas 2025 on </w:t>
              </w:r>
            </w:ins>
            <w:ins w:id="26" w:author="Evelin Värk" w:date="2024-06-07T12:46:00Z" w16du:dateUtc="2024-06-07T09:46:00Z">
              <w:r>
                <w:rPr>
                  <w:rFonts w:ascii="Times New Roman" w:hAnsi="Times New Roman"/>
                  <w:sz w:val="24"/>
                  <w:szCs w:val="24"/>
                </w:rPr>
                <w:t>t</w:t>
              </w:r>
            </w:ins>
            <w:ins w:id="27" w:author="Evelin Värk" w:date="2024-06-07T12:42:00Z" w16du:dateUtc="2024-06-07T09:42:00Z">
              <w:r w:rsidRPr="00B2010C">
                <w:rPr>
                  <w:rFonts w:ascii="Times New Roman" w:hAnsi="Times New Roman"/>
                  <w:sz w:val="24"/>
                  <w:szCs w:val="24"/>
                </w:rPr>
                <w:t>oetust õigus saada isikul 75. ja  8</w:t>
              </w:r>
            </w:ins>
            <w:ins w:id="28" w:author="Evelin Värk" w:date="2024-06-07T12:46:00Z" w16du:dateUtc="2024-06-07T09:46:00Z">
              <w:r>
                <w:rPr>
                  <w:rFonts w:ascii="Times New Roman" w:hAnsi="Times New Roman"/>
                  <w:sz w:val="24"/>
                  <w:szCs w:val="24"/>
                </w:rPr>
                <w:t>0</w:t>
              </w:r>
            </w:ins>
            <w:ins w:id="29" w:author="Evelin Värk" w:date="2024-06-07T12:42:00Z" w16du:dateUtc="2024-06-07T09:42:00Z">
              <w:r w:rsidRPr="00B2010C">
                <w:rPr>
                  <w:rFonts w:ascii="Times New Roman" w:hAnsi="Times New Roman"/>
                  <w:sz w:val="24"/>
                  <w:szCs w:val="24"/>
                </w:rPr>
                <w:t xml:space="preserve">. sünnipäeva puhul ning alates 85. eluaastast iga sünnipäeva puhul, kui tema elukohaks on Eesti </w:t>
              </w:r>
              <w:proofErr w:type="spellStart"/>
              <w:r w:rsidRPr="00B2010C">
                <w:rPr>
                  <w:rFonts w:ascii="Times New Roman" w:hAnsi="Times New Roman"/>
                  <w:sz w:val="24"/>
                  <w:szCs w:val="24"/>
                </w:rPr>
                <w:t>rahvastikuregistri</w:t>
              </w:r>
              <w:proofErr w:type="spellEnd"/>
              <w:r w:rsidRPr="00B2010C">
                <w:rPr>
                  <w:rFonts w:ascii="Times New Roman" w:hAnsi="Times New Roman"/>
                  <w:sz w:val="24"/>
                  <w:szCs w:val="24"/>
                </w:rPr>
                <w:t xml:space="preserve"> </w:t>
              </w:r>
              <w:commentRangeStart w:id="30"/>
              <w:r w:rsidRPr="00B2010C">
                <w:rPr>
                  <w:rFonts w:ascii="Times New Roman" w:hAnsi="Times New Roman"/>
                  <w:sz w:val="24"/>
                  <w:szCs w:val="24"/>
                </w:rPr>
                <w:t>andmetel</w:t>
              </w:r>
            </w:ins>
            <w:commentRangeEnd w:id="30"/>
            <w:ins w:id="31" w:author="Evelin Värk" w:date="2024-06-07T12:50:00Z" w16du:dateUtc="2024-06-07T09:50:00Z">
              <w:r w:rsidR="0064189E">
                <w:rPr>
                  <w:rStyle w:val="Kommentaariviide"/>
                </w:rPr>
                <w:commentReference w:id="30"/>
              </w:r>
            </w:ins>
            <w:ins w:id="32" w:author="Evelin Värk" w:date="2024-06-07T12:42:00Z" w16du:dateUtc="2024-06-07T09:42:00Z">
              <w:r w:rsidRPr="00B2010C">
                <w:rPr>
                  <w:rFonts w:ascii="Times New Roman" w:hAnsi="Times New Roman"/>
                  <w:sz w:val="24"/>
                  <w:szCs w:val="24"/>
                </w:rPr>
                <w:t xml:space="preserve"> Tapa vald.</w:t>
              </w:r>
            </w:ins>
            <w:ins w:id="33" w:author="Evelin Värk" w:date="2024-06-07T12:47:00Z" w16du:dateUtc="2024-06-07T09:47:00Z">
              <w:r>
                <w:rPr>
                  <w:rFonts w:ascii="Times New Roman" w:hAnsi="Times New Roman"/>
                  <w:sz w:val="24"/>
                  <w:szCs w:val="24"/>
                </w:rPr>
                <w:t xml:space="preserve"> </w:t>
              </w:r>
            </w:ins>
          </w:p>
          <w:p w14:paraId="1F6476FB" w14:textId="39B0CA1A" w:rsidR="000D6F9D" w:rsidRPr="000D6F9D" w:rsidDel="00B2010C" w:rsidRDefault="000D6F9D" w:rsidP="00B2010C">
            <w:pPr>
              <w:spacing w:after="0" w:line="240" w:lineRule="auto"/>
              <w:rPr>
                <w:del w:id="34" w:author="Evelin Värk" w:date="2024-06-07T12:46:00Z" w16du:dateUtc="2024-06-07T09:46:00Z"/>
                <w:rFonts w:ascii="Times New Roman" w:hAnsi="Times New Roman"/>
                <w:sz w:val="24"/>
                <w:szCs w:val="24"/>
              </w:rPr>
            </w:pPr>
          </w:p>
          <w:p w14:paraId="6C353447" w14:textId="77777777" w:rsidR="000D6F9D" w:rsidRPr="000D6F9D" w:rsidRDefault="000D6F9D" w:rsidP="000D6F9D">
            <w:pPr>
              <w:spacing w:after="0" w:line="240" w:lineRule="auto"/>
              <w:rPr>
                <w:rFonts w:ascii="Times New Roman" w:hAnsi="Times New Roman"/>
                <w:sz w:val="24"/>
                <w:szCs w:val="24"/>
              </w:rPr>
            </w:pPr>
          </w:p>
          <w:p w14:paraId="5023715E"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12.   Toimetuleku tagamise toetus</w:t>
            </w:r>
          </w:p>
          <w:p w14:paraId="7AC0FA70"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(1)Toimetuleku tagamise toetus  on toetus vähekindlustatud isikutele või peredele, toimetuleku tagamiseks, kui isiku või pere sissetulek jääb alla kehtestatud piirmäära .</w:t>
            </w:r>
          </w:p>
          <w:p w14:paraId="58548BFA" w14:textId="77777777" w:rsidR="000D6F9D" w:rsidRPr="00B50AA2" w:rsidRDefault="000D6F9D" w:rsidP="000D6F9D">
            <w:pPr>
              <w:spacing w:after="0" w:line="240" w:lineRule="auto"/>
              <w:rPr>
                <w:rFonts w:ascii="Times New Roman" w:hAnsi="Times New Roman"/>
                <w:sz w:val="24"/>
                <w:szCs w:val="24"/>
              </w:rPr>
            </w:pPr>
          </w:p>
          <w:p w14:paraId="3E8AE83C"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(2)  Piirmääraks on isiku või perekonna sissetulek, kelle ühe kuu sissetulek esimese pereliikme kohta jääb alla kahekordset riiklikku toimetulekupiiri. Pere teise ja iga järgneva liikme sissetuleku piiriks on 50% pere esimese liikme sissetuleku toimetulekupiirist.</w:t>
            </w:r>
          </w:p>
          <w:p w14:paraId="71FC2DA5" w14:textId="77777777" w:rsidR="000D6F9D" w:rsidRPr="00B50AA2" w:rsidRDefault="000D6F9D" w:rsidP="000D6F9D">
            <w:pPr>
              <w:spacing w:after="0" w:line="240" w:lineRule="auto"/>
              <w:rPr>
                <w:rFonts w:ascii="Times New Roman" w:hAnsi="Times New Roman"/>
                <w:sz w:val="24"/>
                <w:szCs w:val="24"/>
              </w:rPr>
            </w:pPr>
          </w:p>
          <w:p w14:paraId="727009B3"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xml:space="preserve">(3) Toetuse määramisel arvestatakse toetuse saaja ja tema perekonnaliikmete netosissetulekuid ning perekonnaseadusest tulenevat ülalpidamiskohustust. Sissetulekute hulka ei arvata sotsiaalhoolekande seaduse § 133 lõikes 2 nimetatud toetusi ja sissetulekuid. </w:t>
            </w:r>
          </w:p>
          <w:p w14:paraId="4F31147C" w14:textId="77777777" w:rsidR="000D6F9D" w:rsidRPr="00B50AA2" w:rsidRDefault="000D6F9D" w:rsidP="000D6F9D">
            <w:pPr>
              <w:spacing w:after="0" w:line="240" w:lineRule="auto"/>
              <w:rPr>
                <w:rFonts w:ascii="Times New Roman" w:hAnsi="Times New Roman"/>
                <w:sz w:val="24"/>
                <w:szCs w:val="24"/>
              </w:rPr>
            </w:pPr>
          </w:p>
          <w:p w14:paraId="28EBA7A6"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xml:space="preserve">(4) Toetust on õigus taotleda kahe kuu jooksul pärast nende kulutuste tegemist, milleks toetust taotletakse või pärast sündmust, mille korral toetust makstakse. Toetuse taotlemisel on vaja esitada kuludokumendid, mille kompenseerimiseks toetust taotletakse. </w:t>
            </w:r>
          </w:p>
          <w:p w14:paraId="738B5388" w14:textId="77777777" w:rsidR="000D6F9D" w:rsidRPr="00B50AA2" w:rsidRDefault="000D6F9D" w:rsidP="000D6F9D">
            <w:pPr>
              <w:spacing w:after="0" w:line="240" w:lineRule="auto"/>
              <w:rPr>
                <w:rFonts w:ascii="Times New Roman" w:hAnsi="Times New Roman"/>
                <w:sz w:val="24"/>
                <w:szCs w:val="24"/>
              </w:rPr>
            </w:pPr>
          </w:p>
          <w:p w14:paraId="43108C81"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(5) Teenistujal on õigus määrata toetust õnnetusjuhtumite või muude ettenägematute asjaolude puhul ühekordselt, võttes arvesse isiku individuaalset abivajadust sõltumata isiku sissetulekust.</w:t>
            </w:r>
          </w:p>
          <w:p w14:paraId="6547E761" w14:textId="77777777" w:rsidR="0096500B" w:rsidRPr="00B50AA2" w:rsidRDefault="0096500B" w:rsidP="000D6F9D">
            <w:pPr>
              <w:spacing w:after="0" w:line="240" w:lineRule="auto"/>
              <w:rPr>
                <w:rFonts w:ascii="Times New Roman" w:hAnsi="Times New Roman"/>
                <w:sz w:val="24"/>
                <w:szCs w:val="24"/>
              </w:rPr>
            </w:pPr>
          </w:p>
          <w:p w14:paraId="48550B6F" w14:textId="465FE98E" w:rsidR="0096500B" w:rsidRPr="00B50AA2" w:rsidRDefault="0096500B" w:rsidP="0096500B">
            <w:pPr>
              <w:spacing w:after="0" w:line="240" w:lineRule="auto"/>
              <w:rPr>
                <w:rFonts w:ascii="Times New Roman" w:hAnsi="Times New Roman"/>
                <w:sz w:val="24"/>
                <w:szCs w:val="24"/>
              </w:rPr>
            </w:pPr>
            <w:r w:rsidRPr="00B50AA2">
              <w:rPr>
                <w:rFonts w:ascii="Times New Roman" w:hAnsi="Times New Roman"/>
                <w:sz w:val="24"/>
                <w:szCs w:val="24"/>
              </w:rPr>
              <w:t>(6) Isikul on võimalik saada toetust volikogu poolt kinnitatud aastase piirmäära ulatuse</w:t>
            </w:r>
            <w:r w:rsidR="00B92304">
              <w:rPr>
                <w:rFonts w:ascii="Times New Roman" w:hAnsi="Times New Roman"/>
                <w:sz w:val="24"/>
                <w:szCs w:val="24"/>
              </w:rPr>
              <w:t>s</w:t>
            </w:r>
            <w:r w:rsidRPr="00B50AA2">
              <w:rPr>
                <w:rFonts w:ascii="Times New Roman" w:hAnsi="Times New Roman"/>
                <w:sz w:val="24"/>
                <w:szCs w:val="24"/>
              </w:rPr>
              <w:t>, kui isik vastab käesolevas p</w:t>
            </w:r>
            <w:r w:rsidR="00056AC6" w:rsidRPr="00B50AA2">
              <w:rPr>
                <w:rFonts w:ascii="Times New Roman" w:hAnsi="Times New Roman"/>
                <w:sz w:val="24"/>
                <w:szCs w:val="24"/>
              </w:rPr>
              <w:t>a</w:t>
            </w:r>
            <w:r w:rsidRPr="00B50AA2">
              <w:rPr>
                <w:rFonts w:ascii="Times New Roman" w:hAnsi="Times New Roman"/>
                <w:sz w:val="24"/>
                <w:szCs w:val="24"/>
              </w:rPr>
              <w:t>r</w:t>
            </w:r>
            <w:r w:rsidR="00056AC6" w:rsidRPr="00B50AA2">
              <w:rPr>
                <w:rFonts w:ascii="Times New Roman" w:hAnsi="Times New Roman"/>
                <w:sz w:val="24"/>
                <w:szCs w:val="24"/>
              </w:rPr>
              <w:t>a</w:t>
            </w:r>
            <w:r w:rsidRPr="00B50AA2">
              <w:rPr>
                <w:rFonts w:ascii="Times New Roman" w:hAnsi="Times New Roman"/>
                <w:sz w:val="24"/>
                <w:szCs w:val="24"/>
              </w:rPr>
              <w:t>g</w:t>
            </w:r>
            <w:r w:rsidR="00056AC6" w:rsidRPr="00B50AA2">
              <w:rPr>
                <w:rFonts w:ascii="Times New Roman" w:hAnsi="Times New Roman"/>
                <w:sz w:val="24"/>
                <w:szCs w:val="24"/>
              </w:rPr>
              <w:t>rahvi</w:t>
            </w:r>
            <w:r w:rsidRPr="00B50AA2">
              <w:rPr>
                <w:rFonts w:ascii="Times New Roman" w:hAnsi="Times New Roman"/>
                <w:sz w:val="24"/>
                <w:szCs w:val="24"/>
              </w:rPr>
              <w:t>s nõuetele.</w:t>
            </w:r>
          </w:p>
          <w:p w14:paraId="73A0DABA" w14:textId="77777777" w:rsidR="0096500B" w:rsidRPr="00B50AA2" w:rsidRDefault="0096500B" w:rsidP="000D6F9D">
            <w:pPr>
              <w:spacing w:after="0" w:line="240" w:lineRule="auto"/>
              <w:rPr>
                <w:rFonts w:ascii="Times New Roman" w:hAnsi="Times New Roman"/>
                <w:sz w:val="24"/>
                <w:szCs w:val="24"/>
              </w:rPr>
            </w:pPr>
          </w:p>
          <w:p w14:paraId="115F5D8C" w14:textId="7F3A7826"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w:t>
            </w:r>
            <w:r w:rsidR="0096500B" w:rsidRPr="00B50AA2">
              <w:rPr>
                <w:rFonts w:ascii="Times New Roman" w:hAnsi="Times New Roman"/>
                <w:sz w:val="24"/>
                <w:szCs w:val="24"/>
              </w:rPr>
              <w:t>7</w:t>
            </w:r>
            <w:r w:rsidRPr="00B50AA2">
              <w:rPr>
                <w:rFonts w:ascii="Times New Roman" w:hAnsi="Times New Roman"/>
                <w:sz w:val="24"/>
                <w:szCs w:val="24"/>
              </w:rPr>
              <w:t xml:space="preserve">) Vallavalitsusel on erandkorras põhjendatud otsusega õigus määrata käesoleva </w:t>
            </w:r>
            <w:r w:rsidR="00AE70EA" w:rsidRPr="00B50AA2">
              <w:rPr>
                <w:rFonts w:ascii="Times New Roman" w:hAnsi="Times New Roman"/>
                <w:sz w:val="24"/>
                <w:szCs w:val="24"/>
              </w:rPr>
              <w:t>paragrahvi</w:t>
            </w:r>
            <w:r w:rsidRPr="00B50AA2">
              <w:rPr>
                <w:rFonts w:ascii="Times New Roman" w:hAnsi="Times New Roman"/>
                <w:sz w:val="24"/>
                <w:szCs w:val="24"/>
              </w:rPr>
              <w:t xml:space="preserve"> l</w:t>
            </w:r>
            <w:r w:rsidR="00AE70EA" w:rsidRPr="00B50AA2">
              <w:rPr>
                <w:rFonts w:ascii="Times New Roman" w:hAnsi="Times New Roman"/>
                <w:sz w:val="24"/>
                <w:szCs w:val="24"/>
              </w:rPr>
              <w:t>õikes</w:t>
            </w:r>
            <w:r w:rsidRPr="00B50AA2">
              <w:rPr>
                <w:rFonts w:ascii="Times New Roman" w:hAnsi="Times New Roman"/>
                <w:sz w:val="24"/>
                <w:szCs w:val="24"/>
              </w:rPr>
              <w:t xml:space="preserve"> 2 sätestatud piirmäärast suurema  sissetulekuga isikule/peredele toetust.</w:t>
            </w:r>
          </w:p>
          <w:p w14:paraId="12947B3C" w14:textId="77777777" w:rsidR="000D6F9D" w:rsidRPr="00B50AA2" w:rsidRDefault="000D6F9D" w:rsidP="000D6F9D">
            <w:pPr>
              <w:spacing w:after="0" w:line="240" w:lineRule="auto"/>
              <w:rPr>
                <w:rFonts w:ascii="Times New Roman" w:hAnsi="Times New Roman"/>
                <w:sz w:val="24"/>
                <w:szCs w:val="24"/>
              </w:rPr>
            </w:pPr>
          </w:p>
          <w:p w14:paraId="65486930" w14:textId="77777777" w:rsidR="000D6F9D" w:rsidRPr="00B50AA2" w:rsidRDefault="000D6F9D" w:rsidP="000D6F9D">
            <w:pPr>
              <w:spacing w:after="0" w:line="240" w:lineRule="auto"/>
              <w:rPr>
                <w:rFonts w:ascii="Times New Roman" w:hAnsi="Times New Roman"/>
                <w:sz w:val="24"/>
                <w:szCs w:val="24"/>
              </w:rPr>
            </w:pPr>
          </w:p>
          <w:p w14:paraId="25F83FB7"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13.  Täisealise puudega isiku hooldaja toetus</w:t>
            </w:r>
          </w:p>
          <w:p w14:paraId="3FB10AD3"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xml:space="preserve">(1) Täisealise puudega isiku hooldaja toetus on igakuine toetus, mida makstakse raske või sügava puudega isiku hooldamise toetamiseks. </w:t>
            </w:r>
          </w:p>
          <w:p w14:paraId="05F9151A" w14:textId="77777777" w:rsidR="000D6F9D" w:rsidRPr="00B50AA2" w:rsidRDefault="000D6F9D" w:rsidP="000D6F9D">
            <w:pPr>
              <w:spacing w:after="0" w:line="240" w:lineRule="auto"/>
              <w:rPr>
                <w:rFonts w:ascii="Times New Roman" w:hAnsi="Times New Roman"/>
                <w:sz w:val="24"/>
                <w:szCs w:val="24"/>
              </w:rPr>
            </w:pPr>
          </w:p>
          <w:p w14:paraId="3FAB2EC2"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lastRenderedPageBreak/>
              <w:t>(2) Toetust on õigus saada raske või sügava puudega isiku hooldajal, kui on samaaegselt täidetud alljärgnevad tingimused:</w:t>
            </w:r>
          </w:p>
          <w:p w14:paraId="252D97AD"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xml:space="preserve">  1) hooldatav vajab oma puude tõttu igapäevast juhendamist ja järelevalvet;</w:t>
            </w:r>
          </w:p>
          <w:p w14:paraId="6120A176"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xml:space="preserve">  2) hooldatava abivajaduse tõttu ei ole hooldajal võimalik tööle asuda.</w:t>
            </w:r>
          </w:p>
          <w:p w14:paraId="3BDF0EFF" w14:textId="77777777" w:rsidR="000D6F9D" w:rsidRPr="00B50AA2" w:rsidRDefault="000D6F9D" w:rsidP="000D6F9D">
            <w:pPr>
              <w:spacing w:after="0" w:line="240" w:lineRule="auto"/>
              <w:rPr>
                <w:rFonts w:ascii="Times New Roman" w:hAnsi="Times New Roman"/>
                <w:sz w:val="24"/>
                <w:szCs w:val="24"/>
              </w:rPr>
            </w:pPr>
          </w:p>
          <w:p w14:paraId="774F3263"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(3)Toetust makstakse igakuiselt alates hooldajaks määramisele järgnevast kuust hooldaja poolt taotluses esitatud arveldusarvele.</w:t>
            </w:r>
          </w:p>
          <w:p w14:paraId="344CF36E" w14:textId="77777777" w:rsidR="000D6F9D" w:rsidRPr="00B50AA2" w:rsidRDefault="000D6F9D" w:rsidP="000D6F9D">
            <w:pPr>
              <w:spacing w:after="0" w:line="240" w:lineRule="auto"/>
              <w:rPr>
                <w:rFonts w:ascii="Times New Roman" w:hAnsi="Times New Roman"/>
                <w:sz w:val="24"/>
                <w:szCs w:val="24"/>
              </w:rPr>
            </w:pPr>
          </w:p>
          <w:p w14:paraId="0723995B"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(4) Toetust makstakse kuni hoolduse seadmise lõppemiseni. Kui toetuse saamise õigus lõpeb kuu keskel, makstakse toetus selle kuu eest välja täies ulatuses.</w:t>
            </w:r>
          </w:p>
          <w:p w14:paraId="7BBEFC17" w14:textId="77777777" w:rsidR="000D6F9D" w:rsidRPr="00B50AA2" w:rsidRDefault="000D6F9D" w:rsidP="000D6F9D">
            <w:pPr>
              <w:spacing w:after="0" w:line="240" w:lineRule="auto"/>
              <w:rPr>
                <w:rFonts w:ascii="Times New Roman" w:hAnsi="Times New Roman"/>
                <w:sz w:val="24"/>
                <w:szCs w:val="24"/>
              </w:rPr>
            </w:pPr>
          </w:p>
          <w:p w14:paraId="68D9FBDC" w14:textId="77777777" w:rsidR="000D6F9D" w:rsidRPr="00B50AA2" w:rsidRDefault="000D6F9D" w:rsidP="000D6F9D">
            <w:pPr>
              <w:spacing w:after="0" w:line="240" w:lineRule="auto"/>
              <w:rPr>
                <w:rFonts w:ascii="Times New Roman" w:hAnsi="Times New Roman"/>
                <w:sz w:val="24"/>
                <w:szCs w:val="24"/>
              </w:rPr>
            </w:pPr>
          </w:p>
          <w:p w14:paraId="0DA00A5B"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14. Puudega lapse hooldaja toetus</w:t>
            </w:r>
          </w:p>
          <w:p w14:paraId="4FB9F9F5"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(1) Puudega lapse hooldaja toetus on igakuine toetus, mida on õigus saada 3-18-aastast puudega last kasvataval ja hooldaval vanemal, vanavanemal, füüsilisest isikust eestkostjal või perekonnas hooldamise lepingu alusel perekonnas hooldamisele suunatud last kasvataval ja hooldaval isikul, kes puudega lapse hooldamise tõttu ei saa töötada ning kellele ei maksta töötutoetust või riiklikku pensioni.</w:t>
            </w:r>
          </w:p>
          <w:p w14:paraId="2CB70EFC" w14:textId="77777777" w:rsidR="000D6F9D" w:rsidRPr="00B50AA2" w:rsidRDefault="000D6F9D" w:rsidP="000D6F9D">
            <w:pPr>
              <w:spacing w:after="0" w:line="240" w:lineRule="auto"/>
              <w:rPr>
                <w:rFonts w:ascii="Times New Roman" w:hAnsi="Times New Roman"/>
                <w:sz w:val="24"/>
                <w:szCs w:val="24"/>
              </w:rPr>
            </w:pPr>
          </w:p>
          <w:p w14:paraId="05C6B15E"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(2) Toetus määratakse isikule, kelle enda elukoht ja hooldatava lapse elukoht on rahvastiku-registri andmetel Tapa vallas ning kes ei saa tööle asuda puudega lapse hooldamise tõttu.</w:t>
            </w:r>
          </w:p>
          <w:p w14:paraId="328F1221" w14:textId="77777777" w:rsidR="000D6F9D" w:rsidRPr="00B50AA2" w:rsidRDefault="000D6F9D" w:rsidP="000D6F9D">
            <w:pPr>
              <w:spacing w:after="0" w:line="240" w:lineRule="auto"/>
              <w:rPr>
                <w:rFonts w:ascii="Times New Roman" w:hAnsi="Times New Roman"/>
                <w:sz w:val="24"/>
                <w:szCs w:val="24"/>
              </w:rPr>
            </w:pPr>
          </w:p>
          <w:p w14:paraId="35B7518F"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(3) Ametnik selgitab välja puudega lapse hooldusvajaduse ja hooldaja võimalused hoolduse tagamiseks.</w:t>
            </w:r>
          </w:p>
          <w:p w14:paraId="54C09F0F" w14:textId="77777777" w:rsidR="000D6F9D" w:rsidRPr="00B50AA2" w:rsidRDefault="000D6F9D" w:rsidP="000D6F9D">
            <w:pPr>
              <w:spacing w:after="0" w:line="240" w:lineRule="auto"/>
              <w:rPr>
                <w:rFonts w:ascii="Times New Roman" w:hAnsi="Times New Roman"/>
                <w:sz w:val="24"/>
                <w:szCs w:val="24"/>
              </w:rPr>
            </w:pPr>
          </w:p>
          <w:p w14:paraId="7CA2E08E"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(4) Toetus määratakse tähtajaliselt:</w:t>
            </w:r>
          </w:p>
          <w:p w14:paraId="0F8DAD30"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1) lapsele määratud puude lõpptähtajani;</w:t>
            </w:r>
          </w:p>
          <w:p w14:paraId="4939B8D1"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2) lapse 18 aastaseks saamiseni;</w:t>
            </w:r>
          </w:p>
          <w:p w14:paraId="46741479"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3) tähtajalise elamisloa kehtivuse lõpptähtajani, kui hooldajatoetuse taotleja või puudega laps omab tähtajalist elamisluba.</w:t>
            </w:r>
          </w:p>
          <w:p w14:paraId="6E424B08" w14:textId="77777777" w:rsidR="000D6F9D" w:rsidRPr="00B50AA2" w:rsidRDefault="000D6F9D" w:rsidP="000D6F9D">
            <w:pPr>
              <w:spacing w:after="0" w:line="240" w:lineRule="auto"/>
              <w:rPr>
                <w:rFonts w:ascii="Times New Roman" w:hAnsi="Times New Roman"/>
                <w:sz w:val="24"/>
                <w:szCs w:val="24"/>
              </w:rPr>
            </w:pPr>
          </w:p>
          <w:p w14:paraId="00457363"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(5) Toetust ei määrata:</w:t>
            </w:r>
          </w:p>
          <w:p w14:paraId="03684BA6"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1) isikule, kes töötab;</w:t>
            </w:r>
          </w:p>
          <w:p w14:paraId="532AD900"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2) isikule, kellel on puue;</w:t>
            </w:r>
          </w:p>
          <w:p w14:paraId="2DD3B7F8"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3) kui lapse hooldamine on tagatud teiste sotsiaal- või haridusteenustega, täiendavate toetuste või muu abi osutamisega.</w:t>
            </w:r>
          </w:p>
          <w:p w14:paraId="2E45660F" w14:textId="77777777" w:rsidR="000D6F9D" w:rsidRPr="00B50AA2" w:rsidRDefault="000D6F9D" w:rsidP="000D6F9D">
            <w:pPr>
              <w:spacing w:after="0" w:line="240" w:lineRule="auto"/>
              <w:rPr>
                <w:rFonts w:ascii="Times New Roman" w:hAnsi="Times New Roman"/>
                <w:sz w:val="24"/>
                <w:szCs w:val="24"/>
              </w:rPr>
            </w:pPr>
          </w:p>
          <w:p w14:paraId="3769136F"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(6) Toetust makstakse igakuiselt alates toetuse määramisele järgnevast kuust hooldaja poolt taotluses esitatud arveldusarvele.</w:t>
            </w:r>
          </w:p>
          <w:p w14:paraId="551B55D3" w14:textId="77777777" w:rsidR="000D6F9D" w:rsidRPr="00B50AA2" w:rsidRDefault="000D6F9D" w:rsidP="000D6F9D">
            <w:pPr>
              <w:spacing w:after="0" w:line="240" w:lineRule="auto"/>
              <w:rPr>
                <w:rFonts w:ascii="Times New Roman" w:hAnsi="Times New Roman"/>
                <w:sz w:val="24"/>
                <w:szCs w:val="24"/>
              </w:rPr>
            </w:pPr>
          </w:p>
          <w:p w14:paraId="14B86AF4"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(7) Toetust makstakse igakuiselt taotluses esitatud arveldusarvele. Kui toetuse saamise õigus lõpeb kuu keskel, makstakse toetus selle kuu eest välja täies ulatuses.</w:t>
            </w:r>
          </w:p>
          <w:p w14:paraId="01EBCA51" w14:textId="77777777" w:rsidR="000D6F9D" w:rsidRPr="00B50AA2" w:rsidRDefault="000D6F9D" w:rsidP="000D6F9D">
            <w:pPr>
              <w:spacing w:after="0" w:line="240" w:lineRule="auto"/>
              <w:rPr>
                <w:rFonts w:ascii="Times New Roman" w:hAnsi="Times New Roman"/>
                <w:sz w:val="24"/>
                <w:szCs w:val="24"/>
              </w:rPr>
            </w:pPr>
          </w:p>
          <w:p w14:paraId="4DBD3754" w14:textId="77777777" w:rsidR="000D6F9D" w:rsidRPr="00B50AA2" w:rsidRDefault="000D6F9D" w:rsidP="000D6F9D">
            <w:pPr>
              <w:spacing w:after="0" w:line="240" w:lineRule="auto"/>
              <w:rPr>
                <w:rFonts w:ascii="Times New Roman" w:hAnsi="Times New Roman"/>
                <w:sz w:val="24"/>
                <w:szCs w:val="24"/>
              </w:rPr>
            </w:pPr>
          </w:p>
          <w:p w14:paraId="6F006A4E"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15.   Vältimatu sotsiaalabi</w:t>
            </w:r>
          </w:p>
          <w:p w14:paraId="7DFB2C8A"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(1) Vältimatu sotsiaalabi toetus on elatusvahendite kaotuse või puudumise tõttu sotsiaalselt abitusse olukorda sattunud isikule toidu, riietuse või hädavajalike ravimite ning ajutise majutamise kulude katmiseks makstav toetus.</w:t>
            </w:r>
          </w:p>
          <w:p w14:paraId="27E8B43A" w14:textId="77777777" w:rsidR="000D6F9D" w:rsidRPr="00B50AA2" w:rsidRDefault="000D6F9D" w:rsidP="000D6F9D">
            <w:pPr>
              <w:spacing w:after="0" w:line="240" w:lineRule="auto"/>
              <w:rPr>
                <w:rFonts w:ascii="Times New Roman" w:hAnsi="Times New Roman"/>
                <w:sz w:val="24"/>
                <w:szCs w:val="24"/>
              </w:rPr>
            </w:pPr>
          </w:p>
          <w:p w14:paraId="2556E5EB" w14:textId="1B473002"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(2) Toetust makstakse tegelike kulude ulatuses,</w:t>
            </w:r>
            <w:r w:rsidR="00B50AA2">
              <w:rPr>
                <w:rFonts w:ascii="Times New Roman" w:hAnsi="Times New Roman"/>
                <w:sz w:val="24"/>
                <w:szCs w:val="24"/>
              </w:rPr>
              <w:t xml:space="preserve"> </w:t>
            </w:r>
            <w:r w:rsidRPr="00B50AA2">
              <w:rPr>
                <w:rFonts w:ascii="Times New Roman" w:hAnsi="Times New Roman"/>
                <w:sz w:val="24"/>
                <w:szCs w:val="24"/>
              </w:rPr>
              <w:t>mida on vaja teha, et isik ei ole enam sotsiaalselt abitus olukorras.</w:t>
            </w:r>
          </w:p>
          <w:p w14:paraId="11BF41D7" w14:textId="77777777" w:rsidR="000D6F9D" w:rsidRPr="00B50AA2" w:rsidRDefault="000D6F9D" w:rsidP="000D6F9D">
            <w:pPr>
              <w:spacing w:after="0" w:line="240" w:lineRule="auto"/>
              <w:rPr>
                <w:rFonts w:ascii="Times New Roman" w:hAnsi="Times New Roman"/>
                <w:sz w:val="24"/>
                <w:szCs w:val="24"/>
              </w:rPr>
            </w:pPr>
          </w:p>
          <w:p w14:paraId="714D83EF"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xml:space="preserve">(3) Toetuse saamiseks võib sotsiaalses abitus olukorras isik ise või isikust teada saamisel </w:t>
            </w:r>
            <w:r w:rsidRPr="00B50AA2">
              <w:rPr>
                <w:rFonts w:ascii="Times New Roman" w:hAnsi="Times New Roman"/>
                <w:sz w:val="24"/>
                <w:szCs w:val="24"/>
              </w:rPr>
              <w:lastRenderedPageBreak/>
              <w:t>teenistuja esitada  taotluse. Taotluse esitamisel hinnatakse koostöös abitus olukorras isikuga sotsiaalsest abitust olukorrast väljumiseks vajalike kulude liigid ja eeldatav suurus ning vastavad asjaolud märgitakse taotlusesse.</w:t>
            </w:r>
          </w:p>
          <w:p w14:paraId="45CB55D2" w14:textId="77777777" w:rsidR="000D6F9D" w:rsidRPr="00B50AA2" w:rsidRDefault="000D6F9D" w:rsidP="000D6F9D">
            <w:pPr>
              <w:spacing w:after="0" w:line="240" w:lineRule="auto"/>
              <w:rPr>
                <w:rFonts w:ascii="Times New Roman" w:hAnsi="Times New Roman"/>
                <w:sz w:val="24"/>
                <w:szCs w:val="24"/>
              </w:rPr>
            </w:pPr>
          </w:p>
          <w:p w14:paraId="24A825A5"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(4) Toetust makstakse olenevalt isiku abivajadusest ning sotsiaalselt abitust olukorrast väljumiseks vajalikku ajaperioodi hinnates, kas ühekordse maksena või perioodiliste maksetena.</w:t>
            </w:r>
          </w:p>
          <w:p w14:paraId="77DCC78B" w14:textId="77777777" w:rsidR="0096500B" w:rsidRPr="00B50AA2" w:rsidRDefault="0096500B" w:rsidP="000D6F9D">
            <w:pPr>
              <w:spacing w:after="0" w:line="240" w:lineRule="auto"/>
              <w:rPr>
                <w:rFonts w:ascii="Times New Roman" w:hAnsi="Times New Roman"/>
                <w:sz w:val="24"/>
                <w:szCs w:val="24"/>
              </w:rPr>
            </w:pPr>
          </w:p>
          <w:p w14:paraId="1CC701E7" w14:textId="688FC500" w:rsidR="0096500B" w:rsidRPr="00B50AA2" w:rsidRDefault="0096500B" w:rsidP="000D6F9D">
            <w:pPr>
              <w:spacing w:after="0" w:line="240" w:lineRule="auto"/>
              <w:rPr>
                <w:rFonts w:ascii="Times New Roman" w:hAnsi="Times New Roman"/>
                <w:sz w:val="24"/>
                <w:szCs w:val="24"/>
              </w:rPr>
            </w:pPr>
            <w:r w:rsidRPr="00B50AA2">
              <w:rPr>
                <w:rFonts w:ascii="Times New Roman" w:hAnsi="Times New Roman"/>
                <w:sz w:val="24"/>
                <w:szCs w:val="24"/>
              </w:rPr>
              <w:t>(5) Isikul on võimalik saada toetust volikogu poolt kinnitatud aastase piirmäära ulatuse</w:t>
            </w:r>
            <w:r w:rsidR="00B92304">
              <w:rPr>
                <w:rFonts w:ascii="Times New Roman" w:hAnsi="Times New Roman"/>
                <w:sz w:val="24"/>
                <w:szCs w:val="24"/>
              </w:rPr>
              <w:t>s</w:t>
            </w:r>
            <w:r w:rsidRPr="00B50AA2">
              <w:rPr>
                <w:rFonts w:ascii="Times New Roman" w:hAnsi="Times New Roman"/>
                <w:sz w:val="24"/>
                <w:szCs w:val="24"/>
              </w:rPr>
              <w:t>, kui isik vastab käesolevas p</w:t>
            </w:r>
            <w:r w:rsidR="00DE12F7" w:rsidRPr="00B50AA2">
              <w:rPr>
                <w:rFonts w:ascii="Times New Roman" w:hAnsi="Times New Roman"/>
                <w:sz w:val="24"/>
                <w:szCs w:val="24"/>
              </w:rPr>
              <w:t>aragrahvis</w:t>
            </w:r>
            <w:r w:rsidRPr="00B50AA2">
              <w:rPr>
                <w:rFonts w:ascii="Times New Roman" w:hAnsi="Times New Roman"/>
                <w:sz w:val="24"/>
                <w:szCs w:val="24"/>
              </w:rPr>
              <w:t xml:space="preserve"> nõuetele.</w:t>
            </w:r>
          </w:p>
          <w:p w14:paraId="61B8E1F0" w14:textId="77777777" w:rsidR="000D6F9D" w:rsidRPr="00B50AA2" w:rsidRDefault="000D6F9D" w:rsidP="000D6F9D">
            <w:pPr>
              <w:spacing w:after="0" w:line="240" w:lineRule="auto"/>
              <w:rPr>
                <w:rFonts w:ascii="Times New Roman" w:hAnsi="Times New Roman"/>
                <w:sz w:val="24"/>
                <w:szCs w:val="24"/>
              </w:rPr>
            </w:pPr>
          </w:p>
          <w:p w14:paraId="0CC09A78" w14:textId="77777777" w:rsidR="000D6F9D" w:rsidRPr="00B50AA2" w:rsidRDefault="000D6F9D" w:rsidP="000D6F9D">
            <w:pPr>
              <w:spacing w:after="0" w:line="240" w:lineRule="auto"/>
              <w:rPr>
                <w:rFonts w:ascii="Times New Roman" w:hAnsi="Times New Roman"/>
                <w:sz w:val="24"/>
                <w:szCs w:val="24"/>
              </w:rPr>
            </w:pPr>
          </w:p>
          <w:p w14:paraId="53F29EBF" w14:textId="77777777" w:rsidR="000D6F9D" w:rsidRPr="00B50AA2" w:rsidRDefault="000D6F9D" w:rsidP="000D6F9D">
            <w:pPr>
              <w:spacing w:after="0" w:line="240" w:lineRule="auto"/>
              <w:rPr>
                <w:rFonts w:ascii="Times New Roman" w:hAnsi="Times New Roman"/>
                <w:sz w:val="24"/>
                <w:szCs w:val="24"/>
              </w:rPr>
            </w:pPr>
            <w:r w:rsidRPr="00B50AA2">
              <w:rPr>
                <w:rFonts w:ascii="Times New Roman" w:hAnsi="Times New Roman"/>
                <w:sz w:val="24"/>
                <w:szCs w:val="24"/>
              </w:rPr>
              <w:t>§ 16. Teenuste liigid</w:t>
            </w:r>
          </w:p>
          <w:p w14:paraId="1DC0E53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Tapa vallas osutatavad sotsiaalteenused on:</w:t>
            </w:r>
          </w:p>
          <w:p w14:paraId="0C267B6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koduteenus;</w:t>
            </w:r>
          </w:p>
          <w:p w14:paraId="3B58BAA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väljaspool kodu osutatav </w:t>
            </w:r>
            <w:proofErr w:type="spellStart"/>
            <w:r w:rsidRPr="000D6F9D">
              <w:rPr>
                <w:rFonts w:ascii="Times New Roman" w:hAnsi="Times New Roman"/>
                <w:sz w:val="24"/>
                <w:szCs w:val="24"/>
              </w:rPr>
              <w:t>üldhooldusteenus</w:t>
            </w:r>
            <w:proofErr w:type="spellEnd"/>
            <w:r w:rsidRPr="000D6F9D">
              <w:rPr>
                <w:rFonts w:ascii="Times New Roman" w:hAnsi="Times New Roman"/>
                <w:sz w:val="24"/>
                <w:szCs w:val="24"/>
              </w:rPr>
              <w:t>;</w:t>
            </w:r>
          </w:p>
          <w:p w14:paraId="55FDF7F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3) tugiisikuteenus;</w:t>
            </w:r>
          </w:p>
          <w:p w14:paraId="0B1E309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4) täisealise isiku hooldus;</w:t>
            </w:r>
          </w:p>
          <w:p w14:paraId="203A1E3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5) isikliku abistaja teenus;</w:t>
            </w:r>
          </w:p>
          <w:p w14:paraId="70A6014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6) varjupaigateenus;</w:t>
            </w:r>
          </w:p>
          <w:p w14:paraId="2B8B6D0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7) turvakoduteenus;</w:t>
            </w:r>
          </w:p>
          <w:p w14:paraId="1EE1E7B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8) sotsiaaltransporditeenus;</w:t>
            </w:r>
          </w:p>
          <w:p w14:paraId="5B83AA0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9) eluruumi tagamine;</w:t>
            </w:r>
          </w:p>
          <w:p w14:paraId="651EB81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10) </w:t>
            </w:r>
            <w:proofErr w:type="spellStart"/>
            <w:r w:rsidRPr="000D6F9D">
              <w:rPr>
                <w:rFonts w:ascii="Times New Roman" w:hAnsi="Times New Roman"/>
                <w:sz w:val="24"/>
                <w:szCs w:val="24"/>
              </w:rPr>
              <w:t>võlanõustamisteenus</w:t>
            </w:r>
            <w:proofErr w:type="spellEnd"/>
            <w:r w:rsidRPr="000D6F9D">
              <w:rPr>
                <w:rFonts w:ascii="Times New Roman" w:hAnsi="Times New Roman"/>
                <w:sz w:val="24"/>
                <w:szCs w:val="24"/>
              </w:rPr>
              <w:t>;</w:t>
            </w:r>
          </w:p>
          <w:p w14:paraId="668A2E1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11) lapsehoiuteenus;</w:t>
            </w:r>
          </w:p>
          <w:p w14:paraId="5E17F8D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12) asendus- ja </w:t>
            </w:r>
            <w:proofErr w:type="spellStart"/>
            <w:r w:rsidRPr="000D6F9D">
              <w:rPr>
                <w:rFonts w:ascii="Times New Roman" w:hAnsi="Times New Roman"/>
                <w:sz w:val="24"/>
                <w:szCs w:val="24"/>
              </w:rPr>
              <w:t>järelhooldusteenus</w:t>
            </w:r>
            <w:proofErr w:type="spellEnd"/>
            <w:r w:rsidRPr="000D6F9D">
              <w:rPr>
                <w:rFonts w:ascii="Times New Roman" w:hAnsi="Times New Roman"/>
                <w:sz w:val="24"/>
                <w:szCs w:val="24"/>
              </w:rPr>
              <w:t>;</w:t>
            </w:r>
          </w:p>
          <w:p w14:paraId="58B2E01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13) nõustamisteenus;</w:t>
            </w:r>
          </w:p>
          <w:p w14:paraId="614BE03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14) vajaduspõhine sotsiaalteenus.</w:t>
            </w:r>
          </w:p>
          <w:p w14:paraId="36E4B216" w14:textId="77777777" w:rsidR="000D6F9D" w:rsidRPr="000D6F9D" w:rsidRDefault="000D6F9D" w:rsidP="000D6F9D">
            <w:pPr>
              <w:spacing w:after="0" w:line="240" w:lineRule="auto"/>
              <w:rPr>
                <w:rFonts w:ascii="Times New Roman" w:hAnsi="Times New Roman"/>
                <w:sz w:val="24"/>
                <w:szCs w:val="24"/>
              </w:rPr>
            </w:pPr>
          </w:p>
          <w:p w14:paraId="7E90BA4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17.   Koduteenus</w:t>
            </w:r>
          </w:p>
          <w:p w14:paraId="1146154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Koduteenuse eesmärk on täisealise isiku iseseisva ja turvalise toimetuleku tagamine kodustes tingimustes, säilitades ja parandades tema elukvaliteeti.</w:t>
            </w:r>
          </w:p>
          <w:p w14:paraId="48ABDBC0" w14:textId="77777777" w:rsidR="000D6F9D" w:rsidRPr="000D6F9D" w:rsidRDefault="000D6F9D" w:rsidP="000D6F9D">
            <w:pPr>
              <w:spacing w:after="0" w:line="240" w:lineRule="auto"/>
              <w:rPr>
                <w:rFonts w:ascii="Times New Roman" w:hAnsi="Times New Roman"/>
                <w:sz w:val="24"/>
                <w:szCs w:val="24"/>
              </w:rPr>
            </w:pPr>
          </w:p>
          <w:p w14:paraId="041A381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(2) Teenust on õigust taotleda eakatel või puudega isikutel, sh osalise või puuduva töövõimega isikul. kes üldjuhul on võimeline harjumuspärases keskkonnas ise hakkama saama, kuid vajab iseseisvaks toimetulekuks teatud ulatuses </w:t>
            </w:r>
            <w:proofErr w:type="spellStart"/>
            <w:r w:rsidRPr="000D6F9D">
              <w:rPr>
                <w:rFonts w:ascii="Times New Roman" w:hAnsi="Times New Roman"/>
                <w:sz w:val="24"/>
                <w:szCs w:val="24"/>
              </w:rPr>
              <w:t>kõrvalabi</w:t>
            </w:r>
            <w:proofErr w:type="spellEnd"/>
            <w:r w:rsidRPr="000D6F9D">
              <w:rPr>
                <w:rFonts w:ascii="Times New Roman" w:hAnsi="Times New Roman"/>
                <w:sz w:val="24"/>
                <w:szCs w:val="24"/>
              </w:rPr>
              <w:t>.</w:t>
            </w:r>
          </w:p>
          <w:p w14:paraId="7CE73819" w14:textId="77777777" w:rsidR="000D6F9D" w:rsidRPr="000D6F9D" w:rsidRDefault="000D6F9D" w:rsidP="000D6F9D">
            <w:pPr>
              <w:spacing w:after="0" w:line="240" w:lineRule="auto"/>
              <w:rPr>
                <w:rFonts w:ascii="Times New Roman" w:hAnsi="Times New Roman"/>
                <w:sz w:val="24"/>
                <w:szCs w:val="24"/>
              </w:rPr>
            </w:pPr>
          </w:p>
          <w:p w14:paraId="4D60248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Teenus hõlmab koduabi ja isikuabi:</w:t>
            </w:r>
          </w:p>
          <w:p w14:paraId="7C66E64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koduabi on abistamine igapäevaeluks vajalike toimingute sooritamisel ja asjaajamisel, välja arvatud füüsilist kontakti vajav abistamine sh. toiduainete varustamisel, vajalike maksete maksmisel abistamine jne.</w:t>
            </w:r>
          </w:p>
          <w:p w14:paraId="129DF0D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isikuabi on abistamine toimingute sooritamisel, mis nõuavad isikuga füüsilist kontakti ning sisaldab abistamist eneseteenindusel, sealhulgas pesemisvõimaluse korraldamisel, riietumisel, ravimi varustamisel, liikumisel ja hügieenitoimingutes.</w:t>
            </w:r>
          </w:p>
          <w:p w14:paraId="502D2C11" w14:textId="77777777" w:rsidR="000D6F9D" w:rsidRPr="000D6F9D" w:rsidRDefault="000D6F9D" w:rsidP="000D6F9D">
            <w:pPr>
              <w:spacing w:after="0" w:line="240" w:lineRule="auto"/>
              <w:rPr>
                <w:rFonts w:ascii="Times New Roman" w:hAnsi="Times New Roman"/>
                <w:sz w:val="24"/>
                <w:szCs w:val="24"/>
              </w:rPr>
            </w:pPr>
          </w:p>
          <w:p w14:paraId="70005859" w14:textId="77777777" w:rsidR="000D6F9D" w:rsidRPr="000D6F9D" w:rsidRDefault="000D6F9D" w:rsidP="000D6F9D">
            <w:pPr>
              <w:spacing w:after="0" w:line="240" w:lineRule="auto"/>
              <w:rPr>
                <w:rFonts w:ascii="Times New Roman" w:hAnsi="Times New Roman"/>
                <w:sz w:val="24"/>
                <w:szCs w:val="24"/>
              </w:rPr>
            </w:pPr>
          </w:p>
          <w:p w14:paraId="584A35CF"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18.   Väljaspool kodu osutatav </w:t>
            </w:r>
            <w:proofErr w:type="spellStart"/>
            <w:r w:rsidRPr="000D6F9D">
              <w:rPr>
                <w:rFonts w:ascii="Times New Roman" w:hAnsi="Times New Roman"/>
                <w:sz w:val="24"/>
                <w:szCs w:val="24"/>
              </w:rPr>
              <w:t>üldhooldusteenus</w:t>
            </w:r>
            <w:proofErr w:type="spellEnd"/>
          </w:p>
          <w:p w14:paraId="31FF1A3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Väljaspool isiku kodu osutatava </w:t>
            </w:r>
            <w:proofErr w:type="spellStart"/>
            <w:r w:rsidRPr="000D6F9D">
              <w:rPr>
                <w:rFonts w:ascii="Times New Roman" w:hAnsi="Times New Roman"/>
                <w:sz w:val="24"/>
                <w:szCs w:val="24"/>
              </w:rPr>
              <w:t>üldhooldusteenuse</w:t>
            </w:r>
            <w:proofErr w:type="spellEnd"/>
            <w:r w:rsidRPr="000D6F9D">
              <w:rPr>
                <w:rFonts w:ascii="Times New Roman" w:hAnsi="Times New Roman"/>
                <w:sz w:val="24"/>
                <w:szCs w:val="24"/>
              </w:rPr>
              <w:t xml:space="preserve"> eesmärk on turvalise keskkonna ja toimetuleku tagamine täisealisele isikule, kes terviseseisundist, tegevusvõimest või elukeskkonnast tulenevatel põhjustel ei suuda kodustes tingimustes ajutiselt või püsivalt iseseisvalt toime tulla ja kelle toimetulekut ei ole võimalik tagada teiste teenuste või muu abi osutamisega.</w:t>
            </w:r>
          </w:p>
          <w:p w14:paraId="229CBB65" w14:textId="77777777" w:rsidR="000D6F9D" w:rsidRPr="000D6F9D" w:rsidRDefault="000D6F9D" w:rsidP="000D6F9D">
            <w:pPr>
              <w:spacing w:after="0" w:line="240" w:lineRule="auto"/>
              <w:rPr>
                <w:rFonts w:ascii="Times New Roman" w:hAnsi="Times New Roman"/>
                <w:sz w:val="24"/>
                <w:szCs w:val="24"/>
              </w:rPr>
            </w:pPr>
          </w:p>
          <w:p w14:paraId="71CDD34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lastRenderedPageBreak/>
              <w:t>(2) Vallavalitsus kehtestab sotsiaalhoolekande seaduse § 22¹ lõikes 2 nimetatud kulude tasumise piirmäära, mis tagab teenuse saajale teenuse kättesaadavuse, arvestades sotsiaalhoolekande seaduse § 22 lõike 6 alusel kehtestatud hooldusteenust vahetult osutavate töötajate arvu nõudeid.</w:t>
            </w:r>
          </w:p>
          <w:p w14:paraId="002E3BFC" w14:textId="77777777" w:rsidR="000D6F9D" w:rsidRPr="000D6F9D" w:rsidRDefault="000D6F9D" w:rsidP="000D6F9D">
            <w:pPr>
              <w:spacing w:after="0" w:line="240" w:lineRule="auto"/>
              <w:rPr>
                <w:rFonts w:ascii="Times New Roman" w:hAnsi="Times New Roman"/>
                <w:sz w:val="24"/>
                <w:szCs w:val="24"/>
              </w:rPr>
            </w:pPr>
          </w:p>
          <w:p w14:paraId="08BFDE3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Kui teenuse saaja ja tema suhtes ülalpidamist andma kohustatud isikud ei ole </w:t>
            </w:r>
            <w:proofErr w:type="spellStart"/>
            <w:r w:rsidRPr="000D6F9D">
              <w:rPr>
                <w:rFonts w:ascii="Times New Roman" w:hAnsi="Times New Roman"/>
                <w:sz w:val="24"/>
                <w:szCs w:val="24"/>
              </w:rPr>
              <w:t>objektiiv-setest</w:t>
            </w:r>
            <w:proofErr w:type="spellEnd"/>
            <w:r w:rsidRPr="000D6F9D">
              <w:rPr>
                <w:rFonts w:ascii="Times New Roman" w:hAnsi="Times New Roman"/>
                <w:sz w:val="24"/>
                <w:szCs w:val="24"/>
              </w:rPr>
              <w:t xml:space="preserve"> asjaoludest lähtuvalt ning enda või oma perekonna tavalist ülalpidamist kahjustamata võimelised käesoleva paragrahvi lõikes 1 välja toodud kulude eest tasuma, makstakse </w:t>
            </w:r>
            <w:proofErr w:type="spellStart"/>
            <w:r w:rsidRPr="000D6F9D">
              <w:rPr>
                <w:rFonts w:ascii="Times New Roman" w:hAnsi="Times New Roman"/>
                <w:sz w:val="24"/>
                <w:szCs w:val="24"/>
              </w:rPr>
              <w:t>üldhooldusteenuse</w:t>
            </w:r>
            <w:proofErr w:type="spellEnd"/>
            <w:r w:rsidRPr="000D6F9D">
              <w:rPr>
                <w:rFonts w:ascii="Times New Roman" w:hAnsi="Times New Roman"/>
                <w:sz w:val="24"/>
                <w:szCs w:val="24"/>
              </w:rPr>
              <w:t xml:space="preserve"> eest puudu jääv summa Tapa valla eelarvest.</w:t>
            </w:r>
          </w:p>
          <w:p w14:paraId="43BD534E" w14:textId="77777777" w:rsidR="000D6F9D" w:rsidRPr="000D6F9D" w:rsidRDefault="000D6F9D" w:rsidP="000D6F9D">
            <w:pPr>
              <w:spacing w:after="0" w:line="240" w:lineRule="auto"/>
              <w:rPr>
                <w:rFonts w:ascii="Times New Roman" w:hAnsi="Times New Roman"/>
                <w:sz w:val="24"/>
                <w:szCs w:val="24"/>
              </w:rPr>
            </w:pPr>
          </w:p>
          <w:p w14:paraId="51319F55"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(4) Teenuse rahastamisel tuleb arvestada ka, et teenuse saajal võib pärast </w:t>
            </w:r>
            <w:proofErr w:type="spellStart"/>
            <w:r w:rsidRPr="000D6F9D">
              <w:rPr>
                <w:rFonts w:ascii="Times New Roman" w:hAnsi="Times New Roman"/>
                <w:sz w:val="24"/>
                <w:szCs w:val="24"/>
              </w:rPr>
              <w:t>üldhooldusteenuse</w:t>
            </w:r>
            <w:proofErr w:type="spellEnd"/>
            <w:r w:rsidRPr="000D6F9D">
              <w:rPr>
                <w:rFonts w:ascii="Times New Roman" w:hAnsi="Times New Roman"/>
                <w:sz w:val="24"/>
                <w:szCs w:val="24"/>
              </w:rPr>
              <w:t xml:space="preserve"> eest tasumist isiklikuks kasutamiseks jääda vastavalt vajadusele kuni 10% igakuisest sissetulekust.</w:t>
            </w:r>
          </w:p>
          <w:p w14:paraId="77BA5FC9" w14:textId="77777777" w:rsidR="000D6F9D" w:rsidRPr="000D6F9D" w:rsidRDefault="000D6F9D" w:rsidP="000D6F9D">
            <w:pPr>
              <w:spacing w:after="0" w:line="240" w:lineRule="auto"/>
              <w:rPr>
                <w:rFonts w:ascii="Times New Roman" w:hAnsi="Times New Roman"/>
                <w:sz w:val="24"/>
                <w:szCs w:val="24"/>
              </w:rPr>
            </w:pPr>
          </w:p>
          <w:p w14:paraId="43F98F0A" w14:textId="77777777" w:rsidR="000D6F9D" w:rsidRPr="000D6F9D" w:rsidRDefault="000D6F9D" w:rsidP="000D6F9D">
            <w:pPr>
              <w:spacing w:after="0" w:line="240" w:lineRule="auto"/>
              <w:rPr>
                <w:rFonts w:ascii="Times New Roman" w:hAnsi="Times New Roman"/>
                <w:sz w:val="24"/>
                <w:szCs w:val="24"/>
              </w:rPr>
            </w:pPr>
          </w:p>
          <w:p w14:paraId="57F1578F"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19.   Tugiisikuteenus</w:t>
            </w:r>
          </w:p>
          <w:p w14:paraId="60B8FC7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Tugiisikuteenuse </w:t>
            </w:r>
            <w:proofErr w:type="spellStart"/>
            <w:r w:rsidRPr="000D6F9D">
              <w:rPr>
                <w:rFonts w:ascii="Times New Roman" w:hAnsi="Times New Roman"/>
                <w:sz w:val="24"/>
                <w:szCs w:val="24"/>
              </w:rPr>
              <w:t>üldeesmärk</w:t>
            </w:r>
            <w:proofErr w:type="spellEnd"/>
            <w:r w:rsidRPr="000D6F9D">
              <w:rPr>
                <w:rFonts w:ascii="Times New Roman" w:hAnsi="Times New Roman"/>
                <w:sz w:val="24"/>
                <w:szCs w:val="24"/>
              </w:rPr>
              <w:t xml:space="preserve"> on iseseisva toimetuleku toetamine olukordades, kus laps või täiskasvanu vajab sotsiaalsete, majanduslike, psühholoogiliste või tervislike probleemide tõttu oma kohustuste täitmisel ja õiguste teostamisel olulisel määral </w:t>
            </w:r>
            <w:proofErr w:type="spellStart"/>
            <w:r w:rsidRPr="000D6F9D">
              <w:rPr>
                <w:rFonts w:ascii="Times New Roman" w:hAnsi="Times New Roman"/>
                <w:sz w:val="24"/>
                <w:szCs w:val="24"/>
              </w:rPr>
              <w:t>kõrvalabi</w:t>
            </w:r>
            <w:proofErr w:type="spellEnd"/>
            <w:r w:rsidRPr="000D6F9D">
              <w:rPr>
                <w:rFonts w:ascii="Times New Roman" w:hAnsi="Times New Roman"/>
                <w:sz w:val="24"/>
                <w:szCs w:val="24"/>
              </w:rPr>
              <w:t xml:space="preserve">. </w:t>
            </w:r>
            <w:proofErr w:type="spellStart"/>
            <w:r w:rsidRPr="000D6F9D">
              <w:rPr>
                <w:rFonts w:ascii="Times New Roman" w:hAnsi="Times New Roman"/>
                <w:sz w:val="24"/>
                <w:szCs w:val="24"/>
              </w:rPr>
              <w:t>Kõrvalabi</w:t>
            </w:r>
            <w:proofErr w:type="spellEnd"/>
            <w:r w:rsidRPr="000D6F9D">
              <w:rPr>
                <w:rFonts w:ascii="Times New Roman" w:hAnsi="Times New Roman"/>
                <w:sz w:val="24"/>
                <w:szCs w:val="24"/>
              </w:rPr>
              <w:t xml:space="preserve"> seisneb juhendamises, motiveerimises ning isiku suurema omavastutuse võime arendamises.</w:t>
            </w:r>
          </w:p>
          <w:p w14:paraId="33BB24B2" w14:textId="77777777" w:rsidR="000D6F9D" w:rsidRPr="000D6F9D" w:rsidRDefault="000D6F9D" w:rsidP="000D6F9D">
            <w:pPr>
              <w:spacing w:after="0" w:line="240" w:lineRule="auto"/>
              <w:rPr>
                <w:rFonts w:ascii="Times New Roman" w:hAnsi="Times New Roman"/>
                <w:sz w:val="24"/>
                <w:szCs w:val="24"/>
              </w:rPr>
            </w:pPr>
          </w:p>
          <w:p w14:paraId="2D7B9FF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Last kasvatavale isikule teenuse osutamise täiendav eesmärk on lapse hooldamise ning turvalise ja toetava kasvukeskkonna tagamine.</w:t>
            </w:r>
          </w:p>
          <w:p w14:paraId="7AB4EF1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w:t>
            </w:r>
          </w:p>
          <w:p w14:paraId="0A454B2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Lapsele teenuse osutamise eesmärk on koostöös last kasvatava isikuga lapse arengu toetamine, sealhulgas vajaduse korral puudega lapse puhul hooldustoimingute sooritamine.</w:t>
            </w:r>
          </w:p>
          <w:p w14:paraId="1F61E713" w14:textId="77777777" w:rsidR="000D6F9D" w:rsidRPr="000D6F9D" w:rsidRDefault="000D6F9D" w:rsidP="000D6F9D">
            <w:pPr>
              <w:spacing w:after="0" w:line="240" w:lineRule="auto"/>
              <w:rPr>
                <w:rFonts w:ascii="Times New Roman" w:hAnsi="Times New Roman"/>
                <w:sz w:val="24"/>
                <w:szCs w:val="24"/>
              </w:rPr>
            </w:pPr>
          </w:p>
          <w:p w14:paraId="09EA82B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Teenust osutatakse isiku või pere juures kodus või muudes teenusesaaja vajadustest tulenevates ning teenuse osutamiseks kokku lepitud asukohtades.</w:t>
            </w:r>
          </w:p>
          <w:p w14:paraId="04A4A263" w14:textId="77777777" w:rsidR="000D6F9D" w:rsidRPr="000D6F9D" w:rsidRDefault="000D6F9D" w:rsidP="000D6F9D">
            <w:pPr>
              <w:spacing w:after="0" w:line="240" w:lineRule="auto"/>
              <w:rPr>
                <w:rFonts w:ascii="Times New Roman" w:hAnsi="Times New Roman"/>
                <w:sz w:val="24"/>
                <w:szCs w:val="24"/>
              </w:rPr>
            </w:pPr>
          </w:p>
          <w:p w14:paraId="3AF65A8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(5) Tugiisiku tegevused on:</w:t>
            </w:r>
          </w:p>
          <w:p w14:paraId="17FBA71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igapäevaelu tegevuste õpetamine nii kodus kui ka väljaspool kodu, seahulgas teenust saava isiku õpetamine iseenda ja oma ümbruse eest hoolitsema;</w:t>
            </w:r>
          </w:p>
          <w:p w14:paraId="2C46D49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abistamine suhtlemisel ümbritseva keskkonnaga;</w:t>
            </w:r>
          </w:p>
          <w:p w14:paraId="34572CA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3) sotsiaalsete oskuste arendamine ametiasutustes ja muudes institutsioonides suhtlemise ning perekondlike sidemete hoidmise ja taastamise kaudu;</w:t>
            </w:r>
          </w:p>
          <w:p w14:paraId="0F59D80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4) koos teenusesaajaga tema tegevuste suunamine, planeerimine ja juhendamine;</w:t>
            </w:r>
          </w:p>
          <w:p w14:paraId="04C1E6C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5) laste ja vanemate vahel toimuvate peresiseste ühistegevuste korraldamisele kaasaaitamine;</w:t>
            </w:r>
          </w:p>
          <w:p w14:paraId="1DBE3BE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6) ametniku informeerimine peres toimuvatest muutustest;</w:t>
            </w:r>
          </w:p>
          <w:p w14:paraId="260CD2D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7) teenusesaaja motiveerimine erinevate spetsialistide teenustele jõudmiseks;</w:t>
            </w:r>
          </w:p>
          <w:p w14:paraId="5500D48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8) aktiivse suhtlemise ja kuulamisega psühholoogilise toe pakkumine. </w:t>
            </w:r>
          </w:p>
          <w:p w14:paraId="1BE6EE48" w14:textId="77777777" w:rsidR="000D6F9D" w:rsidRPr="000D6F9D" w:rsidRDefault="000D6F9D" w:rsidP="000D6F9D">
            <w:pPr>
              <w:spacing w:after="0" w:line="240" w:lineRule="auto"/>
              <w:rPr>
                <w:rFonts w:ascii="Times New Roman" w:hAnsi="Times New Roman"/>
                <w:sz w:val="24"/>
                <w:szCs w:val="24"/>
              </w:rPr>
            </w:pPr>
          </w:p>
          <w:p w14:paraId="054FF775"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(6) Teenust on õigus saada sotsiaalhoolekandega hõlmatud isikul (s.h alaealisel) või perel, kes vajab järgmist </w:t>
            </w:r>
            <w:proofErr w:type="spellStart"/>
            <w:r w:rsidRPr="000D6F9D">
              <w:rPr>
                <w:rFonts w:ascii="Times New Roman" w:hAnsi="Times New Roman"/>
                <w:sz w:val="24"/>
                <w:szCs w:val="24"/>
              </w:rPr>
              <w:t>kõrvalabi</w:t>
            </w:r>
            <w:proofErr w:type="spellEnd"/>
            <w:r w:rsidRPr="000D6F9D">
              <w:rPr>
                <w:rFonts w:ascii="Times New Roman" w:hAnsi="Times New Roman"/>
                <w:sz w:val="24"/>
                <w:szCs w:val="24"/>
              </w:rPr>
              <w:t>:</w:t>
            </w:r>
          </w:p>
          <w:p w14:paraId="67D4F8E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abi lapse eest hoolitsemisel ning lapsele turvalise ja toetava kasvukeskkonna loomisel;</w:t>
            </w:r>
          </w:p>
          <w:p w14:paraId="705E897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abi puude, haiguse või raske sotsiaalse olukorra tõttu, mis kahjustab isiku või tema pere toimetulekut;</w:t>
            </w:r>
          </w:p>
          <w:p w14:paraId="75CD881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3) abi iseseisvalt elama asumisel asenduskoduteenuse, hoolduspere teenuse või eestkoste lõppemisel;</w:t>
            </w:r>
          </w:p>
          <w:p w14:paraId="68EB4BD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4) abi psüühika- või käitumishäire tõttu.</w:t>
            </w:r>
          </w:p>
          <w:p w14:paraId="25C9AE28" w14:textId="77777777" w:rsidR="000D6F9D" w:rsidRPr="000D6F9D" w:rsidRDefault="000D6F9D" w:rsidP="000D6F9D">
            <w:pPr>
              <w:spacing w:after="0" w:line="240" w:lineRule="auto"/>
              <w:rPr>
                <w:rFonts w:ascii="Times New Roman" w:hAnsi="Times New Roman"/>
                <w:sz w:val="24"/>
                <w:szCs w:val="24"/>
              </w:rPr>
            </w:pPr>
          </w:p>
          <w:p w14:paraId="452B04B4" w14:textId="77777777" w:rsidR="000D6F9D" w:rsidRPr="000D6F9D" w:rsidRDefault="000D6F9D" w:rsidP="000D6F9D">
            <w:pPr>
              <w:spacing w:after="0" w:line="240" w:lineRule="auto"/>
              <w:rPr>
                <w:rFonts w:ascii="Times New Roman" w:hAnsi="Times New Roman"/>
                <w:sz w:val="24"/>
                <w:szCs w:val="24"/>
              </w:rPr>
            </w:pPr>
          </w:p>
          <w:p w14:paraId="1E6054D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20.   Täisealise isiku hooldus</w:t>
            </w:r>
          </w:p>
          <w:p w14:paraId="70A49C9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lastRenderedPageBreak/>
              <w:t>(1) Täisealise isiku hoolduse eesmärk on hoolduse korraldamine täisealisele isikule, kellele on määratud raske või sügav puue ja kes vaimse või kehalise puude tõttu vajab abi oma õiguste teostamisel ja kohustuste täitmisel.</w:t>
            </w:r>
          </w:p>
          <w:p w14:paraId="7617514C" w14:textId="77777777" w:rsidR="000D6F9D" w:rsidRPr="000D6F9D" w:rsidRDefault="000D6F9D" w:rsidP="000D6F9D">
            <w:pPr>
              <w:spacing w:after="0" w:line="240" w:lineRule="auto"/>
              <w:rPr>
                <w:rFonts w:ascii="Times New Roman" w:hAnsi="Times New Roman"/>
                <w:sz w:val="24"/>
                <w:szCs w:val="24"/>
              </w:rPr>
            </w:pPr>
          </w:p>
          <w:p w14:paraId="7796BCB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Üldjuhul ei määrata hooldajaks isikut, kes on hooldatava suhtes ülalpidamiskohustusega või kellel on sügav või raske puue.</w:t>
            </w:r>
          </w:p>
          <w:p w14:paraId="6CD32FF7" w14:textId="77777777" w:rsidR="000D6F9D" w:rsidRPr="000D6F9D" w:rsidRDefault="000D6F9D" w:rsidP="000D6F9D">
            <w:pPr>
              <w:spacing w:after="0" w:line="240" w:lineRule="auto"/>
              <w:rPr>
                <w:rFonts w:ascii="Times New Roman" w:hAnsi="Times New Roman"/>
                <w:sz w:val="24"/>
                <w:szCs w:val="24"/>
              </w:rPr>
            </w:pPr>
          </w:p>
          <w:p w14:paraId="7CE4156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Hoolduse seadmisel hinnatakse hooldusvajadust ja sellest tulenevalt määratakse kindlaks hooldaja ülesanded.</w:t>
            </w:r>
          </w:p>
          <w:p w14:paraId="55172328" w14:textId="77777777" w:rsidR="000D6F9D" w:rsidRPr="000D6F9D" w:rsidRDefault="000D6F9D" w:rsidP="000D6F9D">
            <w:pPr>
              <w:spacing w:after="0" w:line="240" w:lineRule="auto"/>
              <w:rPr>
                <w:rFonts w:ascii="Times New Roman" w:hAnsi="Times New Roman"/>
                <w:sz w:val="24"/>
                <w:szCs w:val="24"/>
              </w:rPr>
            </w:pPr>
          </w:p>
          <w:p w14:paraId="73AC9BA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Hooldust teostab osakonna ametniku otsusega määratud isik. Hooldus seatakse ja hooldaja määratakse hooldatava ja hooldaja nõusolekul.</w:t>
            </w:r>
          </w:p>
          <w:p w14:paraId="3FDC6BF9" w14:textId="77777777" w:rsidR="000D6F9D" w:rsidRPr="000D6F9D" w:rsidRDefault="000D6F9D" w:rsidP="000D6F9D">
            <w:pPr>
              <w:spacing w:after="0" w:line="240" w:lineRule="auto"/>
              <w:rPr>
                <w:rFonts w:ascii="Times New Roman" w:hAnsi="Times New Roman"/>
                <w:sz w:val="24"/>
                <w:szCs w:val="24"/>
              </w:rPr>
            </w:pPr>
          </w:p>
          <w:p w14:paraId="062717B0" w14:textId="77777777" w:rsidR="000D6F9D" w:rsidRPr="000D6F9D" w:rsidRDefault="000D6F9D" w:rsidP="000D6F9D">
            <w:pPr>
              <w:spacing w:after="0" w:line="240" w:lineRule="auto"/>
              <w:rPr>
                <w:rFonts w:ascii="Times New Roman" w:hAnsi="Times New Roman"/>
                <w:sz w:val="24"/>
                <w:szCs w:val="24"/>
              </w:rPr>
            </w:pPr>
          </w:p>
          <w:p w14:paraId="24C4617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21.   Isikliku abistaja teenus</w:t>
            </w:r>
          </w:p>
          <w:p w14:paraId="1CDB608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Isikliku abistaja teenuse eesmärk on suurendada puude tõttu füüsilist </w:t>
            </w:r>
            <w:proofErr w:type="spellStart"/>
            <w:r w:rsidRPr="000D6F9D">
              <w:rPr>
                <w:rFonts w:ascii="Times New Roman" w:hAnsi="Times New Roman"/>
                <w:sz w:val="24"/>
                <w:szCs w:val="24"/>
              </w:rPr>
              <w:t>kõrvalabi</w:t>
            </w:r>
            <w:proofErr w:type="spellEnd"/>
            <w:r w:rsidRPr="000D6F9D">
              <w:rPr>
                <w:rFonts w:ascii="Times New Roman" w:hAnsi="Times New Roman"/>
                <w:sz w:val="24"/>
                <w:szCs w:val="24"/>
              </w:rPr>
              <w:t xml:space="preserve"> vajava, puuetega inimeste sotsiaaltoetuste seaduse § 2 lõike 1 tähenduses puudega täisealise isiku iseseisvat toimetulekut ja osalemist kõigis eluvaldkondades.</w:t>
            </w:r>
          </w:p>
          <w:p w14:paraId="2713F104" w14:textId="77777777" w:rsidR="000D6F9D" w:rsidRPr="000D6F9D" w:rsidRDefault="000D6F9D" w:rsidP="000D6F9D">
            <w:pPr>
              <w:spacing w:after="0" w:line="240" w:lineRule="auto"/>
              <w:rPr>
                <w:rFonts w:ascii="Times New Roman" w:hAnsi="Times New Roman"/>
                <w:sz w:val="24"/>
                <w:szCs w:val="24"/>
              </w:rPr>
            </w:pPr>
          </w:p>
          <w:p w14:paraId="4312009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(2) Teenuse osutamisel abistatakse teenuse saajat tegevustes, mille sooritamiseks vajab isik puude tõttu füüsilist </w:t>
            </w:r>
            <w:proofErr w:type="spellStart"/>
            <w:r w:rsidRPr="000D6F9D">
              <w:rPr>
                <w:rFonts w:ascii="Times New Roman" w:hAnsi="Times New Roman"/>
                <w:sz w:val="24"/>
                <w:szCs w:val="24"/>
              </w:rPr>
              <w:t>kõrvalabi</w:t>
            </w:r>
            <w:proofErr w:type="spellEnd"/>
            <w:r w:rsidRPr="000D6F9D">
              <w:rPr>
                <w:rFonts w:ascii="Times New Roman" w:hAnsi="Times New Roman"/>
                <w:sz w:val="24"/>
                <w:szCs w:val="24"/>
              </w:rPr>
              <w:t xml:space="preserve">. Isiklik abistaja aitab isikut tema igapäevaelu tegevustes, nagu liikumisel, söömisel, toidu valmistamisel, riietumisel, hügieenitoimingutes, majapidamistöödes ja muudes toimingutes, milles isik vajab juhendamist või </w:t>
            </w:r>
            <w:proofErr w:type="spellStart"/>
            <w:r w:rsidRPr="000D6F9D">
              <w:rPr>
                <w:rFonts w:ascii="Times New Roman" w:hAnsi="Times New Roman"/>
                <w:sz w:val="24"/>
                <w:szCs w:val="24"/>
              </w:rPr>
              <w:t>kõrvalabi</w:t>
            </w:r>
            <w:proofErr w:type="spellEnd"/>
            <w:r w:rsidRPr="000D6F9D">
              <w:rPr>
                <w:rFonts w:ascii="Times New Roman" w:hAnsi="Times New Roman"/>
                <w:sz w:val="24"/>
                <w:szCs w:val="24"/>
              </w:rPr>
              <w:t>.</w:t>
            </w:r>
          </w:p>
          <w:p w14:paraId="24AD8E67" w14:textId="77777777" w:rsidR="000D6F9D" w:rsidRPr="000D6F9D" w:rsidRDefault="000D6F9D" w:rsidP="000D6F9D">
            <w:pPr>
              <w:spacing w:after="0" w:line="240" w:lineRule="auto"/>
              <w:rPr>
                <w:rFonts w:ascii="Times New Roman" w:hAnsi="Times New Roman"/>
                <w:sz w:val="24"/>
                <w:szCs w:val="24"/>
              </w:rPr>
            </w:pPr>
          </w:p>
          <w:p w14:paraId="313CCE5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Isiklikuks abistajaks ei määrata isikliku abistaja teenuse saaja esimese või teise astme </w:t>
            </w:r>
            <w:proofErr w:type="spellStart"/>
            <w:r w:rsidRPr="000D6F9D">
              <w:rPr>
                <w:rFonts w:ascii="Times New Roman" w:hAnsi="Times New Roman"/>
                <w:sz w:val="24"/>
                <w:szCs w:val="24"/>
              </w:rPr>
              <w:t>ülenejat</w:t>
            </w:r>
            <w:proofErr w:type="spellEnd"/>
            <w:r w:rsidRPr="000D6F9D">
              <w:rPr>
                <w:rFonts w:ascii="Times New Roman" w:hAnsi="Times New Roman"/>
                <w:sz w:val="24"/>
                <w:szCs w:val="24"/>
              </w:rPr>
              <w:t xml:space="preserve"> või </w:t>
            </w:r>
            <w:proofErr w:type="spellStart"/>
            <w:r w:rsidRPr="000D6F9D">
              <w:rPr>
                <w:rFonts w:ascii="Times New Roman" w:hAnsi="Times New Roman"/>
                <w:sz w:val="24"/>
                <w:szCs w:val="24"/>
              </w:rPr>
              <w:t>alanejat</w:t>
            </w:r>
            <w:proofErr w:type="spellEnd"/>
            <w:r w:rsidRPr="000D6F9D">
              <w:rPr>
                <w:rFonts w:ascii="Times New Roman" w:hAnsi="Times New Roman"/>
                <w:sz w:val="24"/>
                <w:szCs w:val="24"/>
              </w:rPr>
              <w:t xml:space="preserve"> sugulast või isikut, kes elab alaliselt või püsivalt samas eluruumis teenuse saajaga või isikut, kelle karistatus tahtlikult toimepandud kuriteo eest võib ohtu seada teenust saama õigustatud isiku elu, tervise või vara.</w:t>
            </w:r>
          </w:p>
          <w:p w14:paraId="04C415E1" w14:textId="77777777" w:rsidR="000D6F9D" w:rsidRPr="000D6F9D" w:rsidRDefault="000D6F9D" w:rsidP="000D6F9D">
            <w:pPr>
              <w:spacing w:after="0" w:line="240" w:lineRule="auto"/>
              <w:rPr>
                <w:rFonts w:ascii="Times New Roman" w:hAnsi="Times New Roman"/>
                <w:sz w:val="24"/>
                <w:szCs w:val="24"/>
              </w:rPr>
            </w:pPr>
          </w:p>
          <w:p w14:paraId="71881667" w14:textId="77777777" w:rsidR="000D6F9D" w:rsidRPr="000D6F9D" w:rsidRDefault="000D6F9D" w:rsidP="000D6F9D">
            <w:pPr>
              <w:spacing w:after="0" w:line="240" w:lineRule="auto"/>
              <w:rPr>
                <w:rFonts w:ascii="Times New Roman" w:hAnsi="Times New Roman"/>
                <w:sz w:val="24"/>
                <w:szCs w:val="24"/>
              </w:rPr>
            </w:pPr>
          </w:p>
          <w:p w14:paraId="0CD05A1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22.   Varjupaigateenus</w:t>
            </w:r>
          </w:p>
          <w:p w14:paraId="301C005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Varjupaigateenuse eesmärk on tagada täisealisele isikule ajutine turvaline koht ööbimiseks ning hügieeni eest hoolitsemiseks, et vältida isiku peavarjuta jäämist, mis võib olla ohuks tema elule ja tervisele.</w:t>
            </w:r>
          </w:p>
          <w:p w14:paraId="3D45CBFE" w14:textId="77777777" w:rsidR="000D6F9D" w:rsidRPr="000D6F9D" w:rsidRDefault="000D6F9D" w:rsidP="000D6F9D">
            <w:pPr>
              <w:spacing w:after="0" w:line="240" w:lineRule="auto"/>
              <w:rPr>
                <w:rFonts w:ascii="Times New Roman" w:hAnsi="Times New Roman"/>
                <w:sz w:val="24"/>
                <w:szCs w:val="24"/>
              </w:rPr>
            </w:pPr>
          </w:p>
          <w:p w14:paraId="39AFA69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Teenust osutatakse nii alalise elukoha kasutamise võimaluseta isikutele kui ka vältimatu abi raames ööbimiskohta vajavatele isikutele.</w:t>
            </w:r>
          </w:p>
          <w:p w14:paraId="2295D39B" w14:textId="77777777" w:rsidR="000D6F9D" w:rsidRPr="000D6F9D" w:rsidRDefault="000D6F9D" w:rsidP="000D6F9D">
            <w:pPr>
              <w:spacing w:after="0" w:line="240" w:lineRule="auto"/>
              <w:rPr>
                <w:rFonts w:ascii="Times New Roman" w:hAnsi="Times New Roman"/>
                <w:sz w:val="24"/>
                <w:szCs w:val="24"/>
              </w:rPr>
            </w:pPr>
          </w:p>
          <w:p w14:paraId="68E3AD5C" w14:textId="77777777" w:rsidR="000D6F9D" w:rsidRPr="000D6F9D" w:rsidRDefault="000D6F9D" w:rsidP="000D6F9D">
            <w:pPr>
              <w:spacing w:after="0" w:line="240" w:lineRule="auto"/>
              <w:rPr>
                <w:rFonts w:ascii="Times New Roman" w:hAnsi="Times New Roman"/>
                <w:sz w:val="24"/>
                <w:szCs w:val="24"/>
              </w:rPr>
            </w:pPr>
          </w:p>
          <w:p w14:paraId="017E8A4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23.   Turvakoduteenus</w:t>
            </w:r>
          </w:p>
          <w:p w14:paraId="6E8B6FD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Turvakoduteenuse eesmärk on tagada lapsele, kes vajab abi tema hooldamises esinevate puuduste tõttu, mis ohustavad tema elu, tervist või arengut või täisealisele isikule, kes vajab turvalist keskkonda. Esmase abi raames tuleb isikule vajaduse korral tagada kriisiabi, mis taastab isiku psüühilise tasakaalu ja tegevusvõime igapäevaelus, ning teavitada isikut teistest abi saamise võimalustest. Tulenevalt isiku east ja vajadusest tagatakse ka tema hooldamine ja arendamine.</w:t>
            </w:r>
          </w:p>
          <w:p w14:paraId="764DEE08" w14:textId="77777777" w:rsidR="000D6F9D" w:rsidRPr="000D6F9D" w:rsidRDefault="000D6F9D" w:rsidP="000D6F9D">
            <w:pPr>
              <w:spacing w:after="0" w:line="240" w:lineRule="auto"/>
              <w:rPr>
                <w:rFonts w:ascii="Times New Roman" w:hAnsi="Times New Roman"/>
                <w:sz w:val="24"/>
                <w:szCs w:val="24"/>
              </w:rPr>
            </w:pPr>
          </w:p>
          <w:p w14:paraId="26B1A25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Teenus tagatakse perioodil, mis on vajalik turvalisuse tagamiseks ja edasise elu korraldamiseks.</w:t>
            </w:r>
          </w:p>
          <w:p w14:paraId="07AEB490" w14:textId="77777777" w:rsidR="000D6F9D" w:rsidRPr="000D6F9D" w:rsidRDefault="000D6F9D" w:rsidP="000D6F9D">
            <w:pPr>
              <w:spacing w:after="0" w:line="240" w:lineRule="auto"/>
              <w:rPr>
                <w:rFonts w:ascii="Times New Roman" w:hAnsi="Times New Roman"/>
                <w:sz w:val="24"/>
                <w:szCs w:val="24"/>
              </w:rPr>
            </w:pPr>
          </w:p>
          <w:p w14:paraId="5451A59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24.   Sotsiaaltransporditeenus</w:t>
            </w:r>
          </w:p>
          <w:p w14:paraId="5B49A0C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Sotsiaaltransporditeenuse eesmärk on võimaldada puuetega inimeste sotsiaaltoetuste seaduse § 2 lõike 1 tähenduses puudega isikul, kelle puue või muu liikumisraskus </w:t>
            </w:r>
            <w:r w:rsidRPr="000D6F9D">
              <w:rPr>
                <w:rFonts w:ascii="Times New Roman" w:hAnsi="Times New Roman"/>
                <w:sz w:val="24"/>
                <w:szCs w:val="24"/>
              </w:rPr>
              <w:lastRenderedPageBreak/>
              <w:t>erivajadusest tulenevalt takistab isikliku või ühissõiduki kasutamist, kasutada tema vajadustele vastavat transpordivahendit tööle või õppeasutusse sõitmiseks või avalike teenuste kasutamiseks.</w:t>
            </w:r>
          </w:p>
          <w:p w14:paraId="32AA3B8D" w14:textId="77777777" w:rsidR="000D6F9D" w:rsidRPr="000D6F9D" w:rsidRDefault="000D6F9D" w:rsidP="000D6F9D">
            <w:pPr>
              <w:spacing w:after="0" w:line="240" w:lineRule="auto"/>
              <w:rPr>
                <w:rFonts w:ascii="Times New Roman" w:hAnsi="Times New Roman"/>
                <w:sz w:val="24"/>
                <w:szCs w:val="24"/>
              </w:rPr>
            </w:pPr>
          </w:p>
          <w:p w14:paraId="47BB65B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Teenuse taotlemiseks esitab teenust vajav isik või tema hooldust tagav isik osakonnale taotluse, milles märgitakse teenuse vajaduse aeg, marsruut ning põhjus. Teenuse vajadusest tuleb vastutavat teenistujat teavitada üldjuhul vähemalt viis tööpäeva enne teenuse kasutamist kirjaliku taotlusena või suuliselt.</w:t>
            </w:r>
          </w:p>
          <w:p w14:paraId="7B3A00FB" w14:textId="77777777" w:rsidR="000D6F9D" w:rsidRPr="000D6F9D" w:rsidRDefault="000D6F9D" w:rsidP="000D6F9D">
            <w:pPr>
              <w:spacing w:after="0" w:line="240" w:lineRule="auto"/>
              <w:rPr>
                <w:rFonts w:ascii="Times New Roman" w:hAnsi="Times New Roman"/>
                <w:sz w:val="24"/>
                <w:szCs w:val="24"/>
              </w:rPr>
            </w:pPr>
          </w:p>
          <w:p w14:paraId="7B44A5C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Teenust taotlev isik teavitab vastutavat ametnikku teenust vajava isiku erivajadusest, millega tuleb transportimisel arvestada.</w:t>
            </w:r>
          </w:p>
          <w:p w14:paraId="1398A23B" w14:textId="77777777" w:rsidR="000D6F9D" w:rsidRPr="000D6F9D" w:rsidRDefault="000D6F9D" w:rsidP="000D6F9D">
            <w:pPr>
              <w:spacing w:after="0" w:line="240" w:lineRule="auto"/>
              <w:rPr>
                <w:rFonts w:ascii="Times New Roman" w:hAnsi="Times New Roman"/>
                <w:sz w:val="24"/>
                <w:szCs w:val="24"/>
              </w:rPr>
            </w:pPr>
          </w:p>
          <w:p w14:paraId="61946A4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(4) Teenuse määramiseks hindab vastav teenistuja isiku abivajadust taotletava sotsiaaltransporditeenuse järele. </w:t>
            </w:r>
          </w:p>
          <w:p w14:paraId="15BF0702" w14:textId="77777777" w:rsidR="000D6F9D" w:rsidRPr="000D6F9D" w:rsidRDefault="000D6F9D" w:rsidP="000D6F9D">
            <w:pPr>
              <w:spacing w:after="0" w:line="240" w:lineRule="auto"/>
              <w:rPr>
                <w:rFonts w:ascii="Times New Roman" w:hAnsi="Times New Roman"/>
                <w:sz w:val="24"/>
                <w:szCs w:val="24"/>
              </w:rPr>
            </w:pPr>
          </w:p>
          <w:p w14:paraId="5C7C94F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(5) Teenuse määramisest võib keelduda juhul, kui esineb vähemalt üks järgmistest asjaoludest:</w:t>
            </w:r>
          </w:p>
          <w:p w14:paraId="326ACAC0"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teenuse taotleja ei vasta käesoleva määruse §-s 24 lõige 1 sätestatud tingimustele;</w:t>
            </w:r>
          </w:p>
          <w:p w14:paraId="45F1027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taotleja ei võimalda teenuse vajadust kontrollida;</w:t>
            </w:r>
          </w:p>
          <w:p w14:paraId="49F94DF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3) teenuse vajadust on võimalik või otstarbekas katta muude teenuste või muu abiga; </w:t>
            </w:r>
          </w:p>
          <w:p w14:paraId="7C313E1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isikul on võlgnevus sotsiaaltransporditeenuse või muu teenuse eest tasumisel.</w:t>
            </w:r>
          </w:p>
          <w:p w14:paraId="0828FDFC" w14:textId="77777777" w:rsidR="000D6F9D" w:rsidRPr="000D6F9D" w:rsidRDefault="000D6F9D" w:rsidP="000D6F9D">
            <w:pPr>
              <w:spacing w:after="0" w:line="240" w:lineRule="auto"/>
              <w:rPr>
                <w:rFonts w:ascii="Times New Roman" w:hAnsi="Times New Roman"/>
                <w:sz w:val="24"/>
                <w:szCs w:val="24"/>
              </w:rPr>
            </w:pPr>
          </w:p>
          <w:p w14:paraId="27A47468" w14:textId="77777777" w:rsidR="000D6F9D" w:rsidRPr="000D6F9D" w:rsidRDefault="000D6F9D" w:rsidP="000D6F9D">
            <w:pPr>
              <w:spacing w:after="0" w:line="240" w:lineRule="auto"/>
              <w:rPr>
                <w:rFonts w:ascii="Times New Roman" w:hAnsi="Times New Roman"/>
                <w:sz w:val="24"/>
                <w:szCs w:val="24"/>
              </w:rPr>
            </w:pPr>
          </w:p>
          <w:p w14:paraId="6B1274A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25.   Eluruumi tagamine</w:t>
            </w:r>
          </w:p>
          <w:p w14:paraId="3E12E1D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Eluruumi tagamise teenuse eesmärk on eluruumi kasutamise võimaluse kindlustamine isikutele, kes ei ole sotsiaalmajanduslikust olukorrast tulenevalt võimelised enda ja oma perekonna vajadustele vastavat eluruumi tagama või kelle kasutuses eluruum vajab kohandust, et leevendada või kõrvaldada puudest tingitud takistusi eluruumi kasutamisel.</w:t>
            </w:r>
          </w:p>
          <w:p w14:paraId="756F02F1" w14:textId="77777777" w:rsidR="000D6F9D" w:rsidRPr="000D6F9D" w:rsidRDefault="000D6F9D" w:rsidP="000D6F9D">
            <w:pPr>
              <w:spacing w:after="0" w:line="240" w:lineRule="auto"/>
              <w:rPr>
                <w:rFonts w:ascii="Times New Roman" w:hAnsi="Times New Roman"/>
                <w:sz w:val="24"/>
                <w:szCs w:val="24"/>
              </w:rPr>
            </w:pPr>
          </w:p>
          <w:p w14:paraId="3ED0D1D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(2) Teenistuja abistab sobiva eluruumi leidmisel või eluruumi kohandamisel inimesi, kellel puuduvad teadmised ja oskused eluruumi leidmisel ning rahalised vahendid selle eest tasumiseks või kellel on puudest tingituna raskused eluruumis liikumisel, endaga toimetulekul või suhtlemisel. </w:t>
            </w:r>
          </w:p>
          <w:p w14:paraId="6C0EC300" w14:textId="77777777" w:rsidR="000D6F9D" w:rsidRPr="000D6F9D" w:rsidRDefault="000D6F9D" w:rsidP="000D6F9D">
            <w:pPr>
              <w:spacing w:after="0" w:line="240" w:lineRule="auto"/>
              <w:rPr>
                <w:rFonts w:ascii="Times New Roman" w:hAnsi="Times New Roman"/>
                <w:sz w:val="24"/>
                <w:szCs w:val="24"/>
              </w:rPr>
            </w:pPr>
          </w:p>
          <w:p w14:paraId="0D5BC30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Teenuse ja muu abi andmise alus on teenistuja  läbiviidav abivajaduse hindamine. Hindamise läbiviimiseks teevad teenistujad ka kodukülastusi inimese hetkel kasutavasse elukohta.</w:t>
            </w:r>
          </w:p>
          <w:p w14:paraId="14567A81" w14:textId="77777777" w:rsidR="000D6F9D" w:rsidRPr="000D6F9D" w:rsidRDefault="000D6F9D" w:rsidP="000D6F9D">
            <w:pPr>
              <w:spacing w:after="0" w:line="240" w:lineRule="auto"/>
              <w:rPr>
                <w:rFonts w:ascii="Times New Roman" w:hAnsi="Times New Roman"/>
                <w:sz w:val="24"/>
                <w:szCs w:val="24"/>
              </w:rPr>
            </w:pPr>
          </w:p>
          <w:p w14:paraId="54A663D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Teenuse alusel abistatakse ka ajutise öömaja tagamisega inimesi, kes on sattunud kriisiolukorda tulekahju, loodusõnnetuse, perevägivalla vm põhjuste tõttu. Ajutise  öömaja  tagamise  teenusega  on  tagatud  vältimatu sotsiaalabina ööbimiseks voodikoht, pesemis-võimalus, turvaline keskkond ning vajadusel toit ja riided.</w:t>
            </w:r>
          </w:p>
          <w:p w14:paraId="0E519CDB" w14:textId="77777777" w:rsidR="000D6F9D" w:rsidRPr="000D6F9D" w:rsidRDefault="000D6F9D" w:rsidP="000D6F9D">
            <w:pPr>
              <w:spacing w:after="0" w:line="240" w:lineRule="auto"/>
              <w:rPr>
                <w:rFonts w:ascii="Times New Roman" w:hAnsi="Times New Roman"/>
                <w:sz w:val="24"/>
                <w:szCs w:val="24"/>
              </w:rPr>
            </w:pPr>
          </w:p>
          <w:p w14:paraId="6BFB3E4B" w14:textId="77777777" w:rsidR="000D6F9D" w:rsidRPr="000D6F9D" w:rsidRDefault="000D6F9D" w:rsidP="000D6F9D">
            <w:pPr>
              <w:spacing w:after="0" w:line="240" w:lineRule="auto"/>
              <w:rPr>
                <w:rFonts w:ascii="Times New Roman" w:hAnsi="Times New Roman"/>
                <w:sz w:val="24"/>
                <w:szCs w:val="24"/>
              </w:rPr>
            </w:pPr>
          </w:p>
          <w:p w14:paraId="2091C10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26.   </w:t>
            </w:r>
            <w:proofErr w:type="spellStart"/>
            <w:r w:rsidRPr="000D6F9D">
              <w:rPr>
                <w:rFonts w:ascii="Times New Roman" w:hAnsi="Times New Roman"/>
                <w:sz w:val="24"/>
                <w:szCs w:val="24"/>
              </w:rPr>
              <w:t>Võlanõustamisteenus</w:t>
            </w:r>
            <w:proofErr w:type="spellEnd"/>
          </w:p>
          <w:p w14:paraId="12A7E8AA"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w:t>
            </w:r>
            <w:proofErr w:type="spellStart"/>
            <w:r w:rsidRPr="000D6F9D">
              <w:rPr>
                <w:rFonts w:ascii="Times New Roman" w:hAnsi="Times New Roman"/>
                <w:sz w:val="24"/>
                <w:szCs w:val="24"/>
              </w:rPr>
              <w:t>Võlanõustamisteenuse</w:t>
            </w:r>
            <w:proofErr w:type="spellEnd"/>
            <w:r w:rsidRPr="000D6F9D">
              <w:rPr>
                <w:rFonts w:ascii="Times New Roman" w:hAnsi="Times New Roman"/>
                <w:sz w:val="24"/>
                <w:szCs w:val="24"/>
              </w:rPr>
              <w:t xml:space="preserve"> eesmärk on abistada isikut tema varalise olukorra kindlakstegemisel, võlausaldajaga läbirääkimiste pidamisel ja nõuete rahuldamisel, vältida uute võlgade tekkimist toimetulekuvõime parandamise kaudu ning lahendada muid võlgnevusega seotud probleeme.</w:t>
            </w:r>
          </w:p>
          <w:p w14:paraId="4E958C89" w14:textId="77777777" w:rsidR="000D6F9D" w:rsidRPr="000D6F9D" w:rsidRDefault="000D6F9D" w:rsidP="000D6F9D">
            <w:pPr>
              <w:spacing w:after="0" w:line="240" w:lineRule="auto"/>
              <w:rPr>
                <w:rFonts w:ascii="Times New Roman" w:hAnsi="Times New Roman"/>
                <w:sz w:val="24"/>
                <w:szCs w:val="24"/>
              </w:rPr>
            </w:pPr>
          </w:p>
          <w:p w14:paraId="5A3D483F"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Õigus teenusele on isikul, kellele on esitatud nõue täita võlaõiguslikust suhtest või seadusest tulenev sissenõutavaks muutunud rahaline kohustus, mida isik ei ole võimeline iseseisvalt täitma.</w:t>
            </w:r>
          </w:p>
          <w:p w14:paraId="7C0988FA" w14:textId="77777777" w:rsidR="000D6F9D" w:rsidRPr="000D6F9D" w:rsidRDefault="000D6F9D" w:rsidP="000D6F9D">
            <w:pPr>
              <w:spacing w:after="0" w:line="240" w:lineRule="auto"/>
              <w:rPr>
                <w:rFonts w:ascii="Times New Roman" w:hAnsi="Times New Roman"/>
                <w:sz w:val="24"/>
                <w:szCs w:val="24"/>
              </w:rPr>
            </w:pPr>
          </w:p>
          <w:p w14:paraId="14D8D4D6" w14:textId="77777777" w:rsidR="000D6F9D" w:rsidRPr="000D6F9D" w:rsidRDefault="000D6F9D" w:rsidP="000D6F9D">
            <w:pPr>
              <w:spacing w:after="0" w:line="240" w:lineRule="auto"/>
              <w:rPr>
                <w:rFonts w:ascii="Times New Roman" w:hAnsi="Times New Roman"/>
                <w:sz w:val="24"/>
                <w:szCs w:val="24"/>
              </w:rPr>
            </w:pPr>
          </w:p>
          <w:p w14:paraId="5D69CC8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27.   Lapsehoiuteenus</w:t>
            </w:r>
          </w:p>
          <w:p w14:paraId="3ED7B55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Lapsehoiuteenuse eesmärk on toetada last kasvatava isiku toimetulekut või töötamist või vähendada lapse erivajadusest tulenevat hoolduskoormust. </w:t>
            </w:r>
          </w:p>
          <w:p w14:paraId="74541507" w14:textId="77777777" w:rsidR="000D6F9D" w:rsidRPr="000D6F9D" w:rsidRDefault="000D6F9D" w:rsidP="000D6F9D">
            <w:pPr>
              <w:spacing w:after="0" w:line="240" w:lineRule="auto"/>
              <w:rPr>
                <w:rFonts w:ascii="Times New Roman" w:hAnsi="Times New Roman"/>
                <w:sz w:val="24"/>
                <w:szCs w:val="24"/>
              </w:rPr>
            </w:pPr>
          </w:p>
          <w:p w14:paraId="58B7B29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Teenuse sihtgrupiks on suurenenud abivajadusega  lapsed.</w:t>
            </w:r>
          </w:p>
          <w:p w14:paraId="1A4C21A8" w14:textId="77777777" w:rsidR="000D6F9D" w:rsidRPr="000D6F9D" w:rsidRDefault="000D6F9D" w:rsidP="000D6F9D">
            <w:pPr>
              <w:spacing w:after="0" w:line="240" w:lineRule="auto"/>
              <w:rPr>
                <w:rFonts w:ascii="Times New Roman" w:hAnsi="Times New Roman"/>
                <w:sz w:val="24"/>
                <w:szCs w:val="24"/>
              </w:rPr>
            </w:pPr>
          </w:p>
          <w:p w14:paraId="75B3DDB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Teenistuja peab lapse abivajadusest teada saamisel selgitama välja teenuse vajaduse ja </w:t>
            </w:r>
          </w:p>
          <w:p w14:paraId="104E358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ulatuse ning abistama isikut teenuse saamiseks taotluse esitamisel või toimingu tegemisel.</w:t>
            </w:r>
          </w:p>
          <w:p w14:paraId="2367AFB1" w14:textId="77777777" w:rsidR="000D6F9D" w:rsidRPr="000D6F9D" w:rsidRDefault="000D6F9D" w:rsidP="000D6F9D">
            <w:pPr>
              <w:spacing w:after="0" w:line="240" w:lineRule="auto"/>
              <w:rPr>
                <w:rFonts w:ascii="Times New Roman" w:hAnsi="Times New Roman"/>
                <w:sz w:val="24"/>
                <w:szCs w:val="24"/>
              </w:rPr>
            </w:pPr>
          </w:p>
          <w:p w14:paraId="5BCBEF9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Teenistuja abistab vajadusel teenust saama õigustatud isikut teenuse osutaja leidmisel. Teenuse saajal on õigus enne teenuse saamist kohtuda omavahelise sobivuse hindamiseks teenuse osutajaga, kes teenust osutama hakkab.</w:t>
            </w:r>
          </w:p>
          <w:p w14:paraId="39B463D4" w14:textId="77777777" w:rsidR="000D6F9D" w:rsidRPr="000D6F9D" w:rsidRDefault="000D6F9D" w:rsidP="000D6F9D">
            <w:pPr>
              <w:spacing w:after="0" w:line="240" w:lineRule="auto"/>
              <w:rPr>
                <w:rFonts w:ascii="Times New Roman" w:hAnsi="Times New Roman"/>
                <w:sz w:val="24"/>
                <w:szCs w:val="24"/>
              </w:rPr>
            </w:pPr>
          </w:p>
          <w:p w14:paraId="5866974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(5) Teenuse vajaduse hindamine toimub iga lapse puhul eraldi, arvestades konkreetse lapse ja tema perekonna vajadusi.</w:t>
            </w:r>
          </w:p>
          <w:p w14:paraId="72C661C5" w14:textId="77777777" w:rsidR="000D6F9D" w:rsidRPr="000D6F9D" w:rsidRDefault="000D6F9D" w:rsidP="000D6F9D">
            <w:pPr>
              <w:spacing w:after="0" w:line="240" w:lineRule="auto"/>
              <w:rPr>
                <w:rFonts w:ascii="Times New Roman" w:hAnsi="Times New Roman"/>
                <w:sz w:val="24"/>
                <w:szCs w:val="24"/>
              </w:rPr>
            </w:pPr>
          </w:p>
          <w:p w14:paraId="3FA1C0BF" w14:textId="77777777" w:rsidR="000D6F9D" w:rsidRPr="000D6F9D" w:rsidRDefault="000D6F9D" w:rsidP="000D6F9D">
            <w:pPr>
              <w:spacing w:after="0" w:line="240" w:lineRule="auto"/>
              <w:rPr>
                <w:rFonts w:ascii="Times New Roman" w:hAnsi="Times New Roman"/>
                <w:sz w:val="24"/>
                <w:szCs w:val="24"/>
              </w:rPr>
            </w:pPr>
          </w:p>
          <w:p w14:paraId="3B6C34B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28.   Asendushooldusteenus</w:t>
            </w:r>
          </w:p>
          <w:p w14:paraId="412FBF8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Asendushooldusteenus on lapsele tema põhivajaduste rahuldamiseks peresarnaste elutingimuste võimaldamine, talle turvalise ja arenguks soodsa elukeskkonna loomine ning lapse ettevalmistamine võimetekohaseks toimetulekuks täisealisena.</w:t>
            </w:r>
          </w:p>
          <w:p w14:paraId="5FD27BF9" w14:textId="77777777" w:rsidR="000D6F9D" w:rsidRPr="000D6F9D" w:rsidRDefault="000D6F9D" w:rsidP="000D6F9D">
            <w:pPr>
              <w:spacing w:after="0" w:line="240" w:lineRule="auto"/>
              <w:rPr>
                <w:rFonts w:ascii="Times New Roman" w:hAnsi="Times New Roman"/>
                <w:sz w:val="24"/>
                <w:szCs w:val="24"/>
              </w:rPr>
            </w:pPr>
          </w:p>
          <w:p w14:paraId="28EADD9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Teenuse osutaja on hoolduspere, perekodu ja asenduskodu.</w:t>
            </w:r>
          </w:p>
          <w:p w14:paraId="5542E2E9" w14:textId="77777777" w:rsidR="000D6F9D" w:rsidRPr="000D6F9D" w:rsidRDefault="000D6F9D" w:rsidP="000D6F9D">
            <w:pPr>
              <w:spacing w:after="0" w:line="240" w:lineRule="auto"/>
              <w:rPr>
                <w:rFonts w:ascii="Times New Roman" w:hAnsi="Times New Roman"/>
                <w:sz w:val="24"/>
                <w:szCs w:val="24"/>
              </w:rPr>
            </w:pPr>
          </w:p>
          <w:p w14:paraId="0207D951"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(3) Lapse ülalpidamist ja erivajadusest tulenevaid lisavajadusi rahastatakse muu hulgas lapsele riigieelarvest igakuiseks ülalpidamiseks ja puudest tingitud lisakulude osaliseks hüvitamiseks ettenähtud sissetulekutest.</w:t>
            </w:r>
          </w:p>
          <w:p w14:paraId="0228B5A5" w14:textId="77777777" w:rsidR="000D6F9D" w:rsidRPr="000D6F9D" w:rsidRDefault="000D6F9D" w:rsidP="000D6F9D">
            <w:pPr>
              <w:spacing w:after="0" w:line="240" w:lineRule="auto"/>
              <w:rPr>
                <w:rFonts w:ascii="Times New Roman" w:hAnsi="Times New Roman"/>
                <w:sz w:val="24"/>
                <w:szCs w:val="24"/>
              </w:rPr>
            </w:pPr>
          </w:p>
          <w:p w14:paraId="6ECD3DC7" w14:textId="77777777" w:rsidR="000D6F9D" w:rsidRPr="000D6F9D" w:rsidRDefault="000D6F9D" w:rsidP="000D6F9D">
            <w:pPr>
              <w:spacing w:after="0" w:line="240" w:lineRule="auto"/>
              <w:rPr>
                <w:rFonts w:ascii="Times New Roman" w:hAnsi="Times New Roman"/>
                <w:sz w:val="24"/>
                <w:szCs w:val="24"/>
              </w:rPr>
            </w:pPr>
          </w:p>
          <w:p w14:paraId="52C7ED07"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29.   </w:t>
            </w:r>
            <w:proofErr w:type="spellStart"/>
            <w:r w:rsidRPr="000D6F9D">
              <w:rPr>
                <w:rFonts w:ascii="Times New Roman" w:hAnsi="Times New Roman"/>
                <w:sz w:val="24"/>
                <w:szCs w:val="24"/>
              </w:rPr>
              <w:t>Järelhooldusteenus</w:t>
            </w:r>
            <w:proofErr w:type="spellEnd"/>
          </w:p>
          <w:p w14:paraId="5ADD13E9"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w:t>
            </w:r>
            <w:proofErr w:type="spellStart"/>
            <w:r w:rsidRPr="000D6F9D">
              <w:rPr>
                <w:rFonts w:ascii="Times New Roman" w:hAnsi="Times New Roman"/>
                <w:sz w:val="24"/>
                <w:szCs w:val="24"/>
              </w:rPr>
              <w:t>Järelhooldusteenuse</w:t>
            </w:r>
            <w:proofErr w:type="spellEnd"/>
            <w:r w:rsidRPr="000D6F9D">
              <w:rPr>
                <w:rFonts w:ascii="Times New Roman" w:hAnsi="Times New Roman"/>
                <w:sz w:val="24"/>
                <w:szCs w:val="24"/>
              </w:rPr>
              <w:t xml:space="preserve"> eesmärgiks on asendushoolduselt ja eestkostelt lahkuva isiku iseseisva toimetuleku ja õpingute jätkamise toetamine.</w:t>
            </w:r>
          </w:p>
          <w:p w14:paraId="6E51C0D6" w14:textId="77777777" w:rsidR="000D6F9D" w:rsidRPr="000D6F9D" w:rsidRDefault="000D6F9D" w:rsidP="000D6F9D">
            <w:pPr>
              <w:spacing w:after="0" w:line="240" w:lineRule="auto"/>
              <w:rPr>
                <w:rFonts w:ascii="Times New Roman" w:hAnsi="Times New Roman"/>
                <w:sz w:val="24"/>
                <w:szCs w:val="24"/>
              </w:rPr>
            </w:pPr>
          </w:p>
          <w:p w14:paraId="515FC0D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Teenust osutatakse lähtuvalt juhtumiplaanist, mille alusel Tapa vald tagab isikule eluaseme ning vajaduspõhised tugiteenused ja toetused.</w:t>
            </w:r>
          </w:p>
          <w:p w14:paraId="6176A025" w14:textId="77777777" w:rsidR="000D6F9D" w:rsidRPr="000D6F9D" w:rsidRDefault="000D6F9D" w:rsidP="000D6F9D">
            <w:pPr>
              <w:spacing w:after="0" w:line="240" w:lineRule="auto"/>
              <w:rPr>
                <w:rFonts w:ascii="Times New Roman" w:hAnsi="Times New Roman"/>
                <w:sz w:val="24"/>
                <w:szCs w:val="24"/>
              </w:rPr>
            </w:pPr>
          </w:p>
          <w:p w14:paraId="1EEA9EAF" w14:textId="77777777" w:rsidR="000D6F9D" w:rsidRPr="000D6F9D" w:rsidRDefault="000D6F9D" w:rsidP="000D6F9D">
            <w:pPr>
              <w:spacing w:after="0" w:line="240" w:lineRule="auto"/>
              <w:rPr>
                <w:rFonts w:ascii="Times New Roman" w:hAnsi="Times New Roman"/>
                <w:sz w:val="24"/>
                <w:szCs w:val="24"/>
              </w:rPr>
            </w:pPr>
          </w:p>
          <w:p w14:paraId="29D660F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30.    Nõustamisteenus</w:t>
            </w:r>
          </w:p>
          <w:p w14:paraId="20539358"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Nõustamisteenuse eesmärk on isikute vaheliste konfliktide lahendamisele kaasaaitamine nende elukorraldust puudutavates küsimustes, samuti lapse huvisid arvestavate kokkulepete sõlmimine lapsevanemate vahel.</w:t>
            </w:r>
          </w:p>
          <w:p w14:paraId="41484ABF" w14:textId="77777777" w:rsidR="000D6F9D" w:rsidRPr="000D6F9D" w:rsidRDefault="000D6F9D" w:rsidP="000D6F9D">
            <w:pPr>
              <w:spacing w:after="0" w:line="240" w:lineRule="auto"/>
              <w:rPr>
                <w:rFonts w:ascii="Times New Roman" w:hAnsi="Times New Roman"/>
                <w:sz w:val="24"/>
                <w:szCs w:val="24"/>
              </w:rPr>
            </w:pPr>
          </w:p>
          <w:p w14:paraId="0D684892"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Nõustamisteenuse määramise otsuses märgitakse vähemalt teenuse maht ning teenuse osutamise tähtaeg.</w:t>
            </w:r>
          </w:p>
          <w:p w14:paraId="74B4D1F1" w14:textId="77777777" w:rsidR="000D6F9D" w:rsidRPr="000D6F9D" w:rsidRDefault="000D6F9D" w:rsidP="000D6F9D">
            <w:pPr>
              <w:spacing w:after="0" w:line="240" w:lineRule="auto"/>
              <w:rPr>
                <w:rFonts w:ascii="Times New Roman" w:hAnsi="Times New Roman"/>
                <w:sz w:val="24"/>
                <w:szCs w:val="24"/>
              </w:rPr>
            </w:pPr>
          </w:p>
          <w:p w14:paraId="57E700A3" w14:textId="77777777" w:rsidR="000D6F9D" w:rsidRPr="000D6F9D" w:rsidRDefault="000D6F9D" w:rsidP="000D6F9D">
            <w:pPr>
              <w:spacing w:after="0" w:line="240" w:lineRule="auto"/>
              <w:rPr>
                <w:rFonts w:ascii="Times New Roman" w:hAnsi="Times New Roman"/>
                <w:sz w:val="24"/>
                <w:szCs w:val="24"/>
              </w:rPr>
            </w:pPr>
          </w:p>
          <w:p w14:paraId="5410513E"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31.   Vajaduspõhine  sotsiaalteenus</w:t>
            </w:r>
          </w:p>
          <w:p w14:paraId="1109A42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(1) Vajaduspõhine sotsiaalteenuse eesmärk on täisealise toimetulekuraskustes isiku, tema perekonna või kooselus elavate isikute  (leibkonna) iseseisva ja turvalise toimetuleku tagamine kodustes tingimustes, säilitades ja parandades isiku või perekonna elukvaliteeti.</w:t>
            </w:r>
          </w:p>
          <w:p w14:paraId="39EBEDFF" w14:textId="77777777" w:rsidR="000D6F9D" w:rsidRPr="000D6F9D" w:rsidRDefault="000D6F9D" w:rsidP="000D6F9D">
            <w:pPr>
              <w:spacing w:after="0" w:line="240" w:lineRule="auto"/>
              <w:rPr>
                <w:rFonts w:ascii="Times New Roman" w:hAnsi="Times New Roman"/>
                <w:sz w:val="24"/>
                <w:szCs w:val="24"/>
              </w:rPr>
            </w:pPr>
          </w:p>
          <w:p w14:paraId="2B162A74"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(2) Toimetulekuraskustes olev isik on 18-aastane ja vanem inimene, kelle toimetulekut või </w:t>
            </w:r>
            <w:r w:rsidRPr="000D6F9D">
              <w:rPr>
                <w:rFonts w:ascii="Times New Roman" w:hAnsi="Times New Roman"/>
                <w:sz w:val="24"/>
                <w:szCs w:val="24"/>
              </w:rPr>
              <w:lastRenderedPageBreak/>
              <w:t>kelle perekonna või leibkonna toimetulekut raskendavad ajutised või püsivad asjaolud, mille tulemusena ei ole igapäevaelu vajaduste rahuldamine, õiguste realiseerimine ja kohustuste täitmine konkreetses elukeskkonnas inimese jaoks jõukohane.</w:t>
            </w:r>
          </w:p>
          <w:p w14:paraId="0C675D50" w14:textId="77777777" w:rsidR="000D6F9D" w:rsidRPr="000D6F9D" w:rsidRDefault="000D6F9D" w:rsidP="000D6F9D">
            <w:pPr>
              <w:spacing w:after="0" w:line="240" w:lineRule="auto"/>
              <w:rPr>
                <w:rFonts w:ascii="Times New Roman" w:hAnsi="Times New Roman"/>
                <w:sz w:val="24"/>
                <w:szCs w:val="24"/>
              </w:rPr>
            </w:pPr>
          </w:p>
          <w:p w14:paraId="7473903D"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(3) Teenuse osutamisel nõustatakse isikut või perekonda või leibkonda turvalisuse tagamise ja hoolduskoormuse vähendamise meetmetest, korraldatakse tehniliste vahenditega abivajaduse täiendav jälgimine, abistatakse isikut toimingutes, mida isik terviseseisundist, tegevusvõimest või elukeskkonnast tulenevatel põhjustel ei suuda sooritada </w:t>
            </w:r>
            <w:proofErr w:type="spellStart"/>
            <w:r w:rsidRPr="000D6F9D">
              <w:rPr>
                <w:rFonts w:ascii="Times New Roman" w:hAnsi="Times New Roman"/>
                <w:sz w:val="24"/>
                <w:szCs w:val="24"/>
              </w:rPr>
              <w:t>kõrvalabita</w:t>
            </w:r>
            <w:proofErr w:type="spellEnd"/>
            <w:r w:rsidRPr="000D6F9D">
              <w:rPr>
                <w:rFonts w:ascii="Times New Roman" w:hAnsi="Times New Roman"/>
                <w:sz w:val="24"/>
                <w:szCs w:val="24"/>
              </w:rPr>
              <w:t xml:space="preserve">, kuid mis on vajalikud kodustes tingimustes elamiseks, korraldatakse või tagatakse transport isikule vajalikeks asjaajamisteks. </w:t>
            </w:r>
          </w:p>
          <w:p w14:paraId="10716D9F" w14:textId="77777777" w:rsidR="000D6F9D" w:rsidRPr="000D6F9D" w:rsidRDefault="000D6F9D" w:rsidP="000D6F9D">
            <w:pPr>
              <w:spacing w:after="0" w:line="240" w:lineRule="auto"/>
              <w:rPr>
                <w:rFonts w:ascii="Times New Roman" w:hAnsi="Times New Roman"/>
                <w:sz w:val="24"/>
                <w:szCs w:val="24"/>
              </w:rPr>
            </w:pPr>
          </w:p>
          <w:p w14:paraId="6A87312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(4) Teenus võib sisaldada teiste määruses kirjeldatud teenuste komponente või muid käesolevas määruses kirjeldamata teenuseid, mis tulenevad konkreetse isiku abivajadusest. Lõimitud sotsiaalteenuse komponendid ja maht selgitatakse välja menetluse käigus, lähtudes isiku, perekonna või leibkonna abivajadusest.</w:t>
            </w:r>
          </w:p>
          <w:p w14:paraId="5F76389A" w14:textId="77777777" w:rsidR="000D6F9D" w:rsidRPr="000D6F9D" w:rsidRDefault="000D6F9D" w:rsidP="000D6F9D">
            <w:pPr>
              <w:spacing w:after="0" w:line="240" w:lineRule="auto"/>
              <w:rPr>
                <w:rFonts w:ascii="Times New Roman" w:hAnsi="Times New Roman"/>
                <w:sz w:val="24"/>
                <w:szCs w:val="24"/>
              </w:rPr>
            </w:pPr>
          </w:p>
          <w:p w14:paraId="5566610F" w14:textId="77777777" w:rsidR="000D6F9D" w:rsidRPr="000D6F9D" w:rsidRDefault="000D6F9D" w:rsidP="000D6F9D">
            <w:pPr>
              <w:spacing w:after="0" w:line="240" w:lineRule="auto"/>
              <w:rPr>
                <w:rFonts w:ascii="Times New Roman" w:hAnsi="Times New Roman"/>
                <w:sz w:val="24"/>
                <w:szCs w:val="24"/>
              </w:rPr>
            </w:pPr>
          </w:p>
          <w:p w14:paraId="2EBC4CE5" w14:textId="77777777" w:rsidR="000D6F9D" w:rsidRPr="000D6F9D" w:rsidRDefault="000D6F9D" w:rsidP="000D6F9D">
            <w:pPr>
              <w:spacing w:after="0" w:line="240" w:lineRule="auto"/>
              <w:rPr>
                <w:rFonts w:ascii="Times New Roman" w:hAnsi="Times New Roman"/>
                <w:sz w:val="24"/>
                <w:szCs w:val="24"/>
              </w:rPr>
            </w:pPr>
          </w:p>
          <w:p w14:paraId="0A71611A" w14:textId="77777777" w:rsidR="000D6F9D" w:rsidRPr="000D6F9D" w:rsidRDefault="000D6F9D" w:rsidP="000D6F9D">
            <w:pPr>
              <w:spacing w:after="0" w:line="240" w:lineRule="auto"/>
              <w:rPr>
                <w:rFonts w:ascii="Times New Roman" w:hAnsi="Times New Roman"/>
                <w:sz w:val="24"/>
                <w:szCs w:val="24"/>
              </w:rPr>
            </w:pPr>
          </w:p>
          <w:p w14:paraId="3AA6CDFB" w14:textId="77777777" w:rsidR="000D6F9D" w:rsidRPr="000D6F9D" w:rsidRDefault="000D6F9D" w:rsidP="000D6F9D">
            <w:pPr>
              <w:spacing w:after="0" w:line="240" w:lineRule="auto"/>
              <w:rPr>
                <w:rFonts w:ascii="Times New Roman" w:hAnsi="Times New Roman"/>
                <w:sz w:val="24"/>
                <w:szCs w:val="24"/>
              </w:rPr>
            </w:pPr>
          </w:p>
          <w:p w14:paraId="2C38DE1E" w14:textId="30F7858A"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3</w:t>
            </w:r>
            <w:r w:rsidR="00822142">
              <w:rPr>
                <w:rFonts w:ascii="Times New Roman" w:hAnsi="Times New Roman"/>
                <w:sz w:val="24"/>
                <w:szCs w:val="24"/>
              </w:rPr>
              <w:t>2</w:t>
            </w:r>
            <w:r w:rsidRPr="000D6F9D">
              <w:rPr>
                <w:rFonts w:ascii="Times New Roman" w:hAnsi="Times New Roman"/>
                <w:sz w:val="24"/>
                <w:szCs w:val="24"/>
              </w:rPr>
              <w:t>.   Teenistuslik järelevalve</w:t>
            </w:r>
          </w:p>
          <w:p w14:paraId="1CADE6C3"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Teenistuslikku järelevalvet teenistujate tegevuse õiguspärasuse ja otstarbekuse üle teostab vallavalitsus.</w:t>
            </w:r>
          </w:p>
          <w:p w14:paraId="567A93B7" w14:textId="77777777" w:rsidR="000D6F9D" w:rsidRPr="000D6F9D" w:rsidRDefault="000D6F9D" w:rsidP="000D6F9D">
            <w:pPr>
              <w:spacing w:after="0" w:line="240" w:lineRule="auto"/>
              <w:rPr>
                <w:rFonts w:ascii="Times New Roman" w:hAnsi="Times New Roman"/>
                <w:sz w:val="24"/>
                <w:szCs w:val="24"/>
              </w:rPr>
            </w:pPr>
          </w:p>
          <w:p w14:paraId="3781BB42" w14:textId="77777777" w:rsidR="000D6F9D" w:rsidRPr="000D6F9D" w:rsidRDefault="000D6F9D" w:rsidP="000D6F9D">
            <w:pPr>
              <w:spacing w:after="0" w:line="240" w:lineRule="auto"/>
              <w:rPr>
                <w:rFonts w:ascii="Times New Roman" w:hAnsi="Times New Roman"/>
                <w:sz w:val="24"/>
                <w:szCs w:val="24"/>
              </w:rPr>
            </w:pPr>
          </w:p>
          <w:p w14:paraId="06F99C69" w14:textId="22CAC3EB"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3</w:t>
            </w:r>
            <w:r w:rsidR="00822142">
              <w:rPr>
                <w:rFonts w:ascii="Times New Roman" w:hAnsi="Times New Roman"/>
                <w:sz w:val="24"/>
                <w:szCs w:val="24"/>
              </w:rPr>
              <w:t>3</w:t>
            </w:r>
            <w:r w:rsidRPr="000D6F9D">
              <w:rPr>
                <w:rFonts w:ascii="Times New Roman" w:hAnsi="Times New Roman"/>
                <w:sz w:val="24"/>
                <w:szCs w:val="24"/>
              </w:rPr>
              <w:t>.   Määruse jõustub</w:t>
            </w:r>
          </w:p>
          <w:p w14:paraId="30F21BEC"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(1) Määrus jõustub kolmandal päeval peale Riigi Teatajas avalikustamist. </w:t>
            </w:r>
          </w:p>
          <w:p w14:paraId="5325F3EA" w14:textId="77777777" w:rsidR="000D6F9D" w:rsidRPr="000D6F9D" w:rsidRDefault="000D6F9D" w:rsidP="000D6F9D">
            <w:pPr>
              <w:spacing w:after="0" w:line="240" w:lineRule="auto"/>
              <w:rPr>
                <w:rFonts w:ascii="Times New Roman" w:hAnsi="Times New Roman"/>
                <w:sz w:val="24"/>
                <w:szCs w:val="24"/>
              </w:rPr>
            </w:pPr>
          </w:p>
          <w:p w14:paraId="720B4746"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(2) Vallavalitsusel korraldada:</w:t>
            </w:r>
          </w:p>
          <w:p w14:paraId="35BA3E85"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1) Enne käesoleva määruse jõustumist isikule määratud hooldaja toetus maksmine toetuse määramise otsuses sätestatud tähtajani.</w:t>
            </w:r>
          </w:p>
          <w:p w14:paraId="44FD31FB" w14:textId="77777777"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xml:space="preserve">       2) Enne käesoleva määruse jõustumist teenuste osutamiseks antud õigusaktide  käesoleva määruse regulatsiooniga kooskõlla viimise hiljemalt kolme kuu jooksul määruse jõustumisest arvates</w:t>
            </w:r>
          </w:p>
          <w:p w14:paraId="407356D4" w14:textId="77777777" w:rsidR="000D6F9D" w:rsidRPr="000D6F9D" w:rsidRDefault="000D6F9D" w:rsidP="000D6F9D">
            <w:pPr>
              <w:spacing w:after="0" w:line="240" w:lineRule="auto"/>
              <w:rPr>
                <w:rFonts w:ascii="Times New Roman" w:hAnsi="Times New Roman"/>
                <w:sz w:val="24"/>
                <w:szCs w:val="24"/>
              </w:rPr>
            </w:pPr>
          </w:p>
          <w:p w14:paraId="23D6EB65" w14:textId="57CADE78" w:rsidR="000D6F9D" w:rsidRPr="000D6F9D" w:rsidRDefault="000D6F9D" w:rsidP="000D6F9D">
            <w:pPr>
              <w:spacing w:after="0" w:line="240" w:lineRule="auto"/>
              <w:rPr>
                <w:rFonts w:ascii="Times New Roman" w:hAnsi="Times New Roman"/>
                <w:sz w:val="24"/>
                <w:szCs w:val="24"/>
              </w:rPr>
            </w:pPr>
            <w:r w:rsidRPr="000D6F9D">
              <w:rPr>
                <w:rFonts w:ascii="Times New Roman" w:hAnsi="Times New Roman"/>
                <w:sz w:val="24"/>
                <w:szCs w:val="24"/>
              </w:rPr>
              <w:t>§ 3</w:t>
            </w:r>
            <w:r w:rsidR="00822142">
              <w:rPr>
                <w:rFonts w:ascii="Times New Roman" w:hAnsi="Times New Roman"/>
                <w:sz w:val="24"/>
                <w:szCs w:val="24"/>
              </w:rPr>
              <w:t>4</w:t>
            </w:r>
            <w:r w:rsidRPr="000D6F9D">
              <w:rPr>
                <w:rFonts w:ascii="Times New Roman" w:hAnsi="Times New Roman"/>
                <w:sz w:val="24"/>
                <w:szCs w:val="24"/>
              </w:rPr>
              <w:t>.   Õigusakti kehtetuks tunnistamine</w:t>
            </w:r>
          </w:p>
          <w:p w14:paraId="06499256" w14:textId="07113625" w:rsidR="00A357CC" w:rsidRDefault="000D6F9D" w:rsidP="000D6F9D">
            <w:pPr>
              <w:tabs>
                <w:tab w:val="left" w:pos="5387"/>
              </w:tabs>
              <w:spacing w:after="0" w:line="240" w:lineRule="auto"/>
              <w:jc w:val="both"/>
              <w:rPr>
                <w:rFonts w:ascii="Times New Roman" w:hAnsi="Times New Roman"/>
                <w:sz w:val="24"/>
                <w:szCs w:val="24"/>
              </w:rPr>
            </w:pPr>
            <w:r w:rsidRPr="000D6F9D">
              <w:rPr>
                <w:rFonts w:ascii="Times New Roman" w:hAnsi="Times New Roman"/>
                <w:sz w:val="24"/>
                <w:szCs w:val="24"/>
              </w:rPr>
              <w:t>Tunnistada kehtetuks 30.05.2018 Tapa Vallavolikogu määrus nr 21 „</w:t>
            </w:r>
            <w:proofErr w:type="spellStart"/>
            <w:r w:rsidRPr="000D6F9D">
              <w:rPr>
                <w:rFonts w:ascii="Times New Roman" w:hAnsi="Times New Roman"/>
                <w:sz w:val="24"/>
                <w:szCs w:val="24"/>
              </w:rPr>
              <w:t>Sotsiaalhoolekandelise</w:t>
            </w:r>
            <w:proofErr w:type="spellEnd"/>
            <w:r w:rsidRPr="000D6F9D">
              <w:rPr>
                <w:rFonts w:ascii="Times New Roman" w:hAnsi="Times New Roman"/>
                <w:sz w:val="24"/>
                <w:szCs w:val="24"/>
              </w:rPr>
              <w:t xml:space="preserve"> abi andmise kord Tapa vallas“.</w:t>
            </w:r>
          </w:p>
        </w:tc>
      </w:tr>
      <w:tr w:rsidR="00A357CC" w14:paraId="06499259" w14:textId="77777777" w:rsidTr="00435C14">
        <w:tc>
          <w:tcPr>
            <w:tcW w:w="9354" w:type="dxa"/>
            <w:gridSpan w:val="2"/>
          </w:tcPr>
          <w:p w14:paraId="06499258"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649925A" w14:textId="77777777" w:rsidR="00A357CC" w:rsidRDefault="00A357CC" w:rsidP="00AF1DE6">
      <w:pPr>
        <w:tabs>
          <w:tab w:val="left" w:pos="5387"/>
        </w:tabs>
        <w:spacing w:after="0" w:line="240" w:lineRule="auto"/>
        <w:jc w:val="both"/>
        <w:rPr>
          <w:rFonts w:ascii="Times New Roman" w:hAnsi="Times New Roman"/>
          <w:sz w:val="24"/>
          <w:szCs w:val="24"/>
        </w:rPr>
      </w:pPr>
    </w:p>
    <w:p w14:paraId="0649925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6499260" w14:textId="77777777" w:rsidTr="00E13B6E">
        <w:tc>
          <w:tcPr>
            <w:tcW w:w="4677" w:type="dxa"/>
            <w:shd w:val="clear" w:color="auto" w:fill="auto"/>
          </w:tcPr>
          <w:p w14:paraId="0649925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649925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649925E"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D6468">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D6468">
              <w:rPr>
                <w:rFonts w:ascii="Times New Roman" w:hAnsi="Times New Roman"/>
                <w:sz w:val="24"/>
                <w:szCs w:val="24"/>
              </w:rPr>
              <w:t>Maksim Butšenkov</w:t>
            </w:r>
            <w:r>
              <w:rPr>
                <w:rFonts w:ascii="Times New Roman" w:hAnsi="Times New Roman"/>
                <w:sz w:val="24"/>
                <w:szCs w:val="24"/>
              </w:rPr>
              <w:fldChar w:fldCharType="end"/>
            </w:r>
          </w:p>
          <w:p w14:paraId="0649925F"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D6468">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D6468">
              <w:rPr>
                <w:rFonts w:ascii="Times New Roman" w:hAnsi="Times New Roman"/>
                <w:sz w:val="24"/>
                <w:szCs w:val="24"/>
              </w:rPr>
              <w:t>vallavolikogu esimees</w:t>
            </w:r>
            <w:r>
              <w:rPr>
                <w:rFonts w:ascii="Times New Roman" w:hAnsi="Times New Roman"/>
                <w:sz w:val="24"/>
                <w:szCs w:val="24"/>
              </w:rPr>
              <w:fldChar w:fldCharType="end"/>
            </w:r>
          </w:p>
        </w:tc>
      </w:tr>
    </w:tbl>
    <w:p w14:paraId="06499261" w14:textId="77777777" w:rsidR="00A357CC" w:rsidRDefault="00A357CC" w:rsidP="002B1191">
      <w:pPr>
        <w:spacing w:after="0" w:line="240" w:lineRule="auto"/>
        <w:rPr>
          <w:rFonts w:ascii="Times New Roman" w:hAnsi="Times New Roman"/>
          <w:sz w:val="24"/>
          <w:szCs w:val="24"/>
        </w:rPr>
      </w:pPr>
    </w:p>
    <w:p w14:paraId="0649926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6499266" w14:textId="77777777" w:rsidTr="00C27542">
        <w:tc>
          <w:tcPr>
            <w:tcW w:w="976" w:type="dxa"/>
          </w:tcPr>
          <w:p w14:paraId="06499263"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06499264"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p w14:paraId="06499265"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tc>
      </w:tr>
    </w:tbl>
    <w:p w14:paraId="06499267" w14:textId="77777777" w:rsidR="002B1191" w:rsidRDefault="002B1191" w:rsidP="002B1191">
      <w:pPr>
        <w:spacing w:after="0" w:line="240" w:lineRule="auto"/>
        <w:rPr>
          <w:rFonts w:ascii="Times New Roman" w:hAnsi="Times New Roman"/>
          <w:sz w:val="24"/>
          <w:szCs w:val="24"/>
        </w:rPr>
      </w:pPr>
    </w:p>
    <w:p w14:paraId="0649926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3"/>
        <w:gridCol w:w="5855"/>
        <w:gridCol w:w="112"/>
      </w:tblGrid>
      <w:tr w:rsidR="00C27542" w14:paraId="0649926A" w14:textId="77777777" w:rsidTr="00435C14">
        <w:tc>
          <w:tcPr>
            <w:tcW w:w="9354" w:type="dxa"/>
            <w:gridSpan w:val="3"/>
          </w:tcPr>
          <w:p w14:paraId="06499269"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649926C" w14:textId="77777777" w:rsidTr="00435C14">
        <w:tc>
          <w:tcPr>
            <w:tcW w:w="9354"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0D6F9D" w:rsidRPr="00C27542" w14:paraId="115DE0EF" w14:textId="77777777" w:rsidTr="00123361">
              <w:tc>
                <w:tcPr>
                  <w:tcW w:w="9354" w:type="dxa"/>
                </w:tcPr>
                <w:p w14:paraId="4B2CD115" w14:textId="2F1A4E68" w:rsidR="000D6F9D" w:rsidRPr="00C27542" w:rsidRDefault="000D6F9D" w:rsidP="000D6F9D">
                  <w:pPr>
                    <w:spacing w:after="0" w:line="240" w:lineRule="auto"/>
                    <w:rPr>
                      <w:rFonts w:ascii="Times New Roman" w:hAnsi="Times New Roman"/>
                      <w:b/>
                      <w:sz w:val="24"/>
                      <w:szCs w:val="24"/>
                    </w:rPr>
                  </w:pPr>
                </w:p>
              </w:tc>
            </w:tr>
            <w:tr w:rsidR="000D6F9D" w14:paraId="410B0859" w14:textId="77777777" w:rsidTr="00123361">
              <w:tc>
                <w:tcPr>
                  <w:tcW w:w="9354" w:type="dxa"/>
                </w:tcPr>
                <w:p w14:paraId="598ADD2E" w14:textId="77777777" w:rsidR="000D6F9D" w:rsidRDefault="000D6F9D" w:rsidP="000D6F9D">
                  <w:pPr>
                    <w:shd w:val="clear" w:color="auto" w:fill="FFFFFF"/>
                    <w:spacing w:before="120" w:after="0"/>
                    <w:jc w:val="both"/>
                  </w:pPr>
                  <w:r>
                    <w:rPr>
                      <w:rFonts w:ascii="Times New Roman" w:hAnsi="Times New Roman"/>
                      <w:bCs/>
                      <w:sz w:val="24"/>
                      <w:szCs w:val="24"/>
                    </w:rPr>
                    <w:lastRenderedPageBreak/>
                    <w:t>Tapa Vallavolikogu määruse eelnõu „</w:t>
                  </w:r>
                  <w:proofErr w:type="spellStart"/>
                  <w:r>
                    <w:rPr>
                      <w:rFonts w:ascii="Times New Roman" w:eastAsia="Times New Roman" w:hAnsi="Times New Roman"/>
                      <w:b/>
                      <w:bCs/>
                      <w:color w:val="000000"/>
                      <w:sz w:val="24"/>
                      <w:szCs w:val="24"/>
                      <w:lang w:eastAsia="et-EE"/>
                    </w:rPr>
                    <w:t>Sotsiaalhoolekandelise</w:t>
                  </w:r>
                  <w:proofErr w:type="spellEnd"/>
                  <w:r>
                    <w:rPr>
                      <w:rFonts w:ascii="Times New Roman" w:eastAsia="Times New Roman" w:hAnsi="Times New Roman"/>
                      <w:b/>
                      <w:bCs/>
                      <w:color w:val="000000"/>
                      <w:sz w:val="24"/>
                      <w:szCs w:val="24"/>
                      <w:lang w:eastAsia="et-EE"/>
                    </w:rPr>
                    <w:t xml:space="preserve"> abi andmise kord“  eesmärk on </w:t>
                  </w:r>
                  <w:r>
                    <w:rPr>
                      <w:rFonts w:ascii="Times New Roman" w:hAnsi="Times New Roman"/>
                      <w:bCs/>
                      <w:sz w:val="24"/>
                      <w:szCs w:val="24"/>
                    </w:rPr>
                    <w:t xml:space="preserve"> täpsustada ning kaasajastada Tapa valla eelarvest makstavate hüvitiste määramise ja maksmise tingimusi ning korda, toetudes rakendatavale praktikale.</w:t>
                  </w:r>
                </w:p>
                <w:p w14:paraId="3F541BEE" w14:textId="77777777" w:rsidR="000D6F9D" w:rsidRDefault="000D6F9D" w:rsidP="000D6F9D">
                  <w:pPr>
                    <w:shd w:val="clear" w:color="auto" w:fill="FFFFFF"/>
                    <w:spacing w:after="0"/>
                    <w:jc w:val="both"/>
                    <w:rPr>
                      <w:rFonts w:ascii="Times New Roman" w:hAnsi="Times New Roman"/>
                      <w:bCs/>
                      <w:sz w:val="24"/>
                      <w:szCs w:val="24"/>
                    </w:rPr>
                  </w:pPr>
                </w:p>
                <w:p w14:paraId="18C05AB8" w14:textId="77777777" w:rsidR="000D6F9D" w:rsidRDefault="000D6F9D" w:rsidP="000D6F9D">
                  <w:pPr>
                    <w:shd w:val="clear" w:color="auto" w:fill="FFFFFF"/>
                    <w:spacing w:after="0"/>
                    <w:jc w:val="both"/>
                    <w:rPr>
                      <w:rFonts w:ascii="Times New Roman" w:hAnsi="Times New Roman"/>
                      <w:b/>
                      <w:bCs/>
                      <w:sz w:val="24"/>
                      <w:szCs w:val="24"/>
                    </w:rPr>
                  </w:pPr>
                  <w:r>
                    <w:rPr>
                      <w:rFonts w:ascii="Times New Roman" w:hAnsi="Times New Roman"/>
                      <w:b/>
                      <w:bCs/>
                      <w:sz w:val="24"/>
                      <w:szCs w:val="24"/>
                    </w:rPr>
                    <w:t>Taustinfo:</w:t>
                  </w:r>
                </w:p>
                <w:p w14:paraId="266515D8"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Eestis jaguneb vastutus sotsiaalse heaolu tagamise eest inimese enda, perekonna ning avaliku võimu vahel. Esmalt vastutab oma toimetuleku tagamise eest igaüks ise (SÜS § 5 lg 1), seejärel abivajaja perekond (PS § 27 lg 5). Kui aga isik ise ega ka perekond ei ole võimeline vajalikul määral toimetulekut tagama, on inimese abistamise kohustus avalikul võimul. </w:t>
                  </w:r>
                </w:p>
                <w:p w14:paraId="0F03C083"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Avaliku võimu abistamiskohustus jaguneb omakorda riigi ja kohaliku omavalitsuse vahel. </w:t>
                  </w:r>
                </w:p>
                <w:p w14:paraId="1DFD082E" w14:textId="77777777" w:rsidR="000D6F9D" w:rsidRDefault="000D6F9D" w:rsidP="000D6F9D">
                  <w:pPr>
                    <w:shd w:val="clear" w:color="auto" w:fill="FFFFFF"/>
                    <w:spacing w:after="0"/>
                    <w:jc w:val="both"/>
                    <w:rPr>
                      <w:rFonts w:ascii="Times New Roman" w:hAnsi="Times New Roman"/>
                      <w:sz w:val="24"/>
                      <w:szCs w:val="24"/>
                    </w:rPr>
                  </w:pPr>
                </w:p>
                <w:p w14:paraId="0F2F9518" w14:textId="77777777" w:rsidR="000D6F9D" w:rsidRDefault="000D6F9D" w:rsidP="000D6F9D">
                  <w:pPr>
                    <w:shd w:val="clear" w:color="auto" w:fill="FFFFFF"/>
                    <w:spacing w:after="0"/>
                    <w:jc w:val="both"/>
                  </w:pPr>
                  <w:proofErr w:type="spellStart"/>
                  <w:r>
                    <w:rPr>
                      <w:rFonts w:ascii="Times New Roman" w:hAnsi="Times New Roman"/>
                      <w:b/>
                      <w:bCs/>
                      <w:sz w:val="24"/>
                      <w:szCs w:val="24"/>
                    </w:rPr>
                    <w:t>KOV-il</w:t>
                  </w:r>
                  <w:proofErr w:type="spellEnd"/>
                  <w:r>
                    <w:rPr>
                      <w:rFonts w:ascii="Times New Roman" w:hAnsi="Times New Roman"/>
                      <w:b/>
                      <w:bCs/>
                      <w:sz w:val="24"/>
                      <w:szCs w:val="24"/>
                    </w:rPr>
                    <w:t xml:space="preserve">  on kohustus maksta toetusi oma eelarvest  ning riik tagab riikliku toimetulekutoetuse vahendid kohalikule omavalitsusele</w:t>
                  </w:r>
                  <w:r>
                    <w:rPr>
                      <w:rFonts w:ascii="Times New Roman" w:hAnsi="Times New Roman"/>
                      <w:sz w:val="24"/>
                      <w:szCs w:val="24"/>
                    </w:rPr>
                    <w:t xml:space="preserve">. </w:t>
                  </w:r>
                  <w:proofErr w:type="spellStart"/>
                  <w:r>
                    <w:rPr>
                      <w:rFonts w:ascii="Times New Roman" w:hAnsi="Times New Roman"/>
                      <w:sz w:val="24"/>
                      <w:szCs w:val="24"/>
                    </w:rPr>
                    <w:t>KOVi</w:t>
                  </w:r>
                  <w:proofErr w:type="spellEnd"/>
                  <w:r>
                    <w:rPr>
                      <w:rFonts w:ascii="Times New Roman" w:hAnsi="Times New Roman"/>
                      <w:sz w:val="24"/>
                      <w:szCs w:val="24"/>
                    </w:rPr>
                    <w:t xml:space="preserve"> poolt korraldatavad sotsiaalteenused on sätestatud SHS 2. peatüki 2. jaos ning nende teenuste korraldamine on </w:t>
                  </w:r>
                  <w:proofErr w:type="spellStart"/>
                  <w:r>
                    <w:rPr>
                      <w:rFonts w:ascii="Times New Roman" w:hAnsi="Times New Roman"/>
                      <w:sz w:val="24"/>
                      <w:szCs w:val="24"/>
                    </w:rPr>
                    <w:t>KOVi</w:t>
                  </w:r>
                  <w:proofErr w:type="spellEnd"/>
                  <w:r>
                    <w:rPr>
                      <w:rFonts w:ascii="Times New Roman" w:hAnsi="Times New Roman"/>
                      <w:sz w:val="24"/>
                      <w:szCs w:val="24"/>
                    </w:rPr>
                    <w:t xml:space="preserve"> jaoks kohustuslik. </w:t>
                  </w:r>
                </w:p>
                <w:p w14:paraId="2F777F07"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Sotsiaalteenuste korraldamisel on kohalikul omavalitsusel kolm peamist ülesannet:</w:t>
                  </w:r>
                </w:p>
                <w:p w14:paraId="16510A0F"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KOVil</w:t>
                  </w:r>
                  <w:proofErr w:type="spellEnd"/>
                  <w:r>
                    <w:rPr>
                      <w:rFonts w:ascii="Times New Roman" w:hAnsi="Times New Roman"/>
                      <w:sz w:val="24"/>
                      <w:szCs w:val="24"/>
                    </w:rPr>
                    <w:t xml:space="preserve"> tuleb tulenevalt SHS § 14 lõikest 1 kehtestada </w:t>
                  </w:r>
                  <w:proofErr w:type="spellStart"/>
                  <w:r>
                    <w:rPr>
                      <w:rFonts w:ascii="Times New Roman" w:hAnsi="Times New Roman"/>
                      <w:sz w:val="24"/>
                      <w:szCs w:val="24"/>
                    </w:rPr>
                    <w:t>sotsiaalhoolekandelise</w:t>
                  </w:r>
                  <w:proofErr w:type="spellEnd"/>
                  <w:r>
                    <w:rPr>
                      <w:rFonts w:ascii="Times New Roman" w:hAnsi="Times New Roman"/>
                      <w:sz w:val="24"/>
                      <w:szCs w:val="24"/>
                    </w:rPr>
                    <w:t xml:space="preserve"> abi andmise kord või korrad, milles on sätestatud vähemalt sotsiaalteenuste ja -toetuste kirjeldus ning rahastamine, samuti nende taotlemise tingimused ja kord. </w:t>
                  </w:r>
                </w:p>
                <w:p w14:paraId="3DFBA51C"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2) KOV peab vastavalt SHS § 15 lõikele 1 välja selgitama, milline on isiku abivajadus ning milliseid konkreetseid teenuseid isiku abivajadusest tulenevalt osutada on vaja. Abivajaduse hindamisel tuleb lähtuda sotsiaalkaitse ja -hoolekande põhimõtetest, mis on sätestatud </w:t>
                  </w:r>
                  <w:proofErr w:type="spellStart"/>
                  <w:r>
                    <w:rPr>
                      <w:rFonts w:ascii="Times New Roman" w:hAnsi="Times New Roman"/>
                      <w:sz w:val="24"/>
                      <w:szCs w:val="24"/>
                    </w:rPr>
                    <w:t>SÜSis</w:t>
                  </w:r>
                  <w:proofErr w:type="spellEnd"/>
                  <w:r>
                    <w:rPr>
                      <w:rFonts w:ascii="Times New Roman" w:hAnsi="Times New Roman"/>
                      <w:sz w:val="24"/>
                      <w:szCs w:val="24"/>
                    </w:rPr>
                    <w:t xml:space="preserve"> ja </w:t>
                  </w:r>
                  <w:proofErr w:type="spellStart"/>
                  <w:r>
                    <w:rPr>
                      <w:rFonts w:ascii="Times New Roman" w:hAnsi="Times New Roman"/>
                      <w:sz w:val="24"/>
                      <w:szCs w:val="24"/>
                    </w:rPr>
                    <w:t>SHSis</w:t>
                  </w:r>
                  <w:proofErr w:type="spellEnd"/>
                  <w:r>
                    <w:rPr>
                      <w:rFonts w:ascii="Times New Roman" w:hAnsi="Times New Roman"/>
                      <w:sz w:val="24"/>
                      <w:szCs w:val="24"/>
                    </w:rPr>
                    <w:t xml:space="preserve">. Abi saamiseks </w:t>
                  </w:r>
                  <w:proofErr w:type="spellStart"/>
                  <w:r>
                    <w:rPr>
                      <w:rFonts w:ascii="Times New Roman" w:hAnsi="Times New Roman"/>
                      <w:sz w:val="24"/>
                      <w:szCs w:val="24"/>
                    </w:rPr>
                    <w:t>KOVi</w:t>
                  </w:r>
                  <w:proofErr w:type="spellEnd"/>
                  <w:r>
                    <w:rPr>
                      <w:rFonts w:ascii="Times New Roman" w:hAnsi="Times New Roman"/>
                      <w:sz w:val="24"/>
                      <w:szCs w:val="24"/>
                    </w:rPr>
                    <w:t xml:space="preserve"> pöördunud inimesel ei ole nõudeõigust konkreetsele teenusele, sest nii teenus kui ka selle maht sõltuvad konkreetse juhtumi asjaoludest. Tulenevalt SHS § 15 lõikest 1 on </w:t>
                  </w:r>
                  <w:proofErr w:type="spellStart"/>
                  <w:r>
                    <w:rPr>
                      <w:rFonts w:ascii="Times New Roman" w:hAnsi="Times New Roman"/>
                      <w:sz w:val="24"/>
                      <w:szCs w:val="24"/>
                    </w:rPr>
                    <w:t>KOVi</w:t>
                  </w:r>
                  <w:proofErr w:type="spellEnd"/>
                  <w:r>
                    <w:rPr>
                      <w:rFonts w:ascii="Times New Roman" w:hAnsi="Times New Roman"/>
                      <w:sz w:val="24"/>
                      <w:szCs w:val="24"/>
                    </w:rPr>
                    <w:t xml:space="preserve"> kohustuseks välja selgitada, millist abi inimene täpsemalt vajab.</w:t>
                  </w:r>
                </w:p>
                <w:p w14:paraId="79F9FDD5" w14:textId="77777777" w:rsidR="000D6F9D" w:rsidRDefault="000D6F9D" w:rsidP="000D6F9D">
                  <w:pPr>
                    <w:shd w:val="clear" w:color="auto" w:fill="FFFFFF"/>
                    <w:spacing w:after="0"/>
                    <w:jc w:val="both"/>
                  </w:pPr>
                  <w:r>
                    <w:rPr>
                      <w:rFonts w:ascii="Times New Roman" w:hAnsi="Times New Roman"/>
                      <w:sz w:val="24"/>
                      <w:szCs w:val="24"/>
                    </w:rPr>
                    <w:t xml:space="preserve"> 3) </w:t>
                  </w:r>
                  <w:r>
                    <w:rPr>
                      <w:rFonts w:ascii="Times New Roman" w:hAnsi="Times New Roman"/>
                      <w:b/>
                      <w:bCs/>
                      <w:sz w:val="24"/>
                      <w:szCs w:val="24"/>
                    </w:rPr>
                    <w:t>KOV peab vajadusel osalema sotsiaalteenuse kulude katmisel.</w:t>
                  </w:r>
                </w:p>
                <w:p w14:paraId="068BCC58" w14:textId="77777777" w:rsidR="000D6F9D" w:rsidRDefault="000D6F9D" w:rsidP="000D6F9D">
                  <w:pPr>
                    <w:shd w:val="clear" w:color="auto" w:fill="FFFFFF"/>
                    <w:spacing w:after="0"/>
                    <w:jc w:val="both"/>
                    <w:rPr>
                      <w:rFonts w:ascii="Times New Roman" w:hAnsi="Times New Roman"/>
                      <w:sz w:val="24"/>
                      <w:szCs w:val="24"/>
                    </w:rPr>
                  </w:pPr>
                </w:p>
                <w:p w14:paraId="3C2AF81A" w14:textId="77777777" w:rsidR="000D6F9D" w:rsidRDefault="000D6F9D" w:rsidP="000D6F9D">
                  <w:pPr>
                    <w:shd w:val="clear" w:color="auto" w:fill="FFFFFF"/>
                    <w:spacing w:after="0"/>
                    <w:jc w:val="both"/>
                    <w:rPr>
                      <w:rFonts w:ascii="Times New Roman" w:hAnsi="Times New Roman"/>
                      <w:sz w:val="24"/>
                      <w:szCs w:val="24"/>
                    </w:rPr>
                  </w:pPr>
                  <w:proofErr w:type="spellStart"/>
                  <w:r>
                    <w:rPr>
                      <w:rFonts w:ascii="Times New Roman" w:hAnsi="Times New Roman"/>
                      <w:sz w:val="24"/>
                      <w:szCs w:val="24"/>
                    </w:rPr>
                    <w:t>Hoolekandelise</w:t>
                  </w:r>
                  <w:proofErr w:type="spellEnd"/>
                  <w:r>
                    <w:rPr>
                      <w:rFonts w:ascii="Times New Roman" w:hAnsi="Times New Roman"/>
                      <w:sz w:val="24"/>
                      <w:szCs w:val="24"/>
                    </w:rPr>
                    <w:t xml:space="preserve"> abi andmisel on omad põhimõtted (SHS § 3):</w:t>
                  </w:r>
                </w:p>
                <w:p w14:paraId="577CD6C2"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 vajadustele vastavus – valitud abimeede peab olema vastavuses abivajaja individuaalsete vajadustega; </w:t>
                  </w:r>
                </w:p>
                <w:p w14:paraId="6B47BE18"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elu iseseisev korraldamine – abi andmine ei tohi suurendada inimese abitust, vaid vastupidi, peab olema suunatud inimese iseseisva toimetulekuvõime suurendamisele ja säilitamisele; </w:t>
                  </w:r>
                </w:p>
                <w:p w14:paraId="3A5494F5"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nõustamine abimeetme valikul – sotsiaalnõustamine ei ole eraldiseisev teenus, vaid abi andmise protsessi lahutamatu osa, inimest tuleb nõustada läbivalt kogu abivajaduse säilimise perioodi jooksul, ka siis, kui ta selleks eraldi soovi ei avalda; </w:t>
                  </w:r>
                </w:p>
                <w:p w14:paraId="59E346C1"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tulemuslikkus – tuleb valida abimeede, millega on võimalik saavutada isiku jaoks parim tulemus ning lähtuda eelkõige isiku reaalsetest vajadustest; </w:t>
                  </w:r>
                </w:p>
                <w:p w14:paraId="7F1E4C73"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kaasamine – KOV julgustab abivajavat isikut ning vajadusel/ võimalusel ka tema lähedasi võtma osa abi andmisega seotud otsuste kaalutlemisel ja tegemisel; </w:t>
                  </w:r>
                </w:p>
                <w:p w14:paraId="4867DF06"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kättesaadavus – abivajaduse hindamine ja abi saamine korraldatakse inimese elukohast mõistlikul kaugusel, samuti peab KOV tagama teenustega seotud teabe kättesaadavuse. </w:t>
                  </w:r>
                </w:p>
                <w:p w14:paraId="53E3BDC6" w14:textId="77777777" w:rsidR="000D6F9D" w:rsidRDefault="000D6F9D" w:rsidP="000D6F9D">
                  <w:pPr>
                    <w:shd w:val="clear" w:color="auto" w:fill="FFFFFF"/>
                    <w:spacing w:after="0"/>
                    <w:jc w:val="both"/>
                    <w:rPr>
                      <w:rFonts w:ascii="Times New Roman" w:hAnsi="Times New Roman"/>
                      <w:sz w:val="24"/>
                      <w:szCs w:val="24"/>
                    </w:rPr>
                  </w:pPr>
                </w:p>
                <w:p w14:paraId="62F4318A"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Samuti tuleb inimest nõustades/abistades järgida  sotsiaalkaitse põhimõtteid (</w:t>
                  </w:r>
                  <w:proofErr w:type="spellStart"/>
                  <w:r>
                    <w:rPr>
                      <w:rFonts w:ascii="Times New Roman" w:hAnsi="Times New Roman"/>
                      <w:sz w:val="24"/>
                      <w:szCs w:val="24"/>
                    </w:rPr>
                    <w:t>SÜSi</w:t>
                  </w:r>
                  <w:proofErr w:type="spellEnd"/>
                  <w:r>
                    <w:rPr>
                      <w:rFonts w:ascii="Times New Roman" w:hAnsi="Times New Roman"/>
                      <w:sz w:val="24"/>
                      <w:szCs w:val="24"/>
                    </w:rPr>
                    <w:t xml:space="preserve"> 1. peatüki 2. jagu): </w:t>
                  </w:r>
                </w:p>
                <w:p w14:paraId="4D1D6874"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inimväärikus</w:t>
                  </w:r>
                  <w:proofErr w:type="spellEnd"/>
                  <w:r>
                    <w:rPr>
                      <w:rFonts w:ascii="Times New Roman" w:hAnsi="Times New Roman"/>
                      <w:sz w:val="24"/>
                      <w:szCs w:val="24"/>
                    </w:rPr>
                    <w:t xml:space="preserve"> on sätestatud põhiseaduse §-s 10 ning selle tagamine on kõigi põhiõiguste kaitse eesmärgiks. Sotsiaalhoolekandes tähendab </w:t>
                  </w:r>
                  <w:proofErr w:type="spellStart"/>
                  <w:r>
                    <w:rPr>
                      <w:rFonts w:ascii="Times New Roman" w:hAnsi="Times New Roman"/>
                      <w:sz w:val="24"/>
                      <w:szCs w:val="24"/>
                    </w:rPr>
                    <w:t>inimväärikuse</w:t>
                  </w:r>
                  <w:proofErr w:type="spellEnd"/>
                  <w:r>
                    <w:rPr>
                      <w:rFonts w:ascii="Times New Roman" w:hAnsi="Times New Roman"/>
                      <w:sz w:val="24"/>
                      <w:szCs w:val="24"/>
                    </w:rPr>
                    <w:t xml:space="preserve"> põhimõte eelkõige kohustust </w:t>
                  </w:r>
                  <w:r>
                    <w:rPr>
                      <w:rFonts w:ascii="Times New Roman" w:hAnsi="Times New Roman"/>
                      <w:sz w:val="24"/>
                      <w:szCs w:val="24"/>
                    </w:rPr>
                    <w:lastRenderedPageBreak/>
                    <w:t xml:space="preserve">tagada abivajajate inimväärne kohtlemine (nt isiku kaasamine teda puudutavasse menetlusse, inimeste märgistamise vältimine, isiku soovidega arvestamine jms) ja inimväärne äraelamine; </w:t>
                  </w:r>
                </w:p>
                <w:p w14:paraId="7C3D0480"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inimese omavastutus (sh koostöökohustus):</w:t>
                  </w:r>
                </w:p>
                <w:p w14:paraId="4BE2A4F3"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 esmane vastutus inimväärse äraelamise kindlustamise osas on inimesel endal. Avalik võim tuleb appi siis, kui inimene iseseisvalt ega ka perekonna abiga enam toime ei tule. Eelistatud abiandmise vorm lähtub põhimõttest, et inimesele jäetakse võimalus võimalikult suures ulatuses ise hakkama saada. Omavastutus hõlmab ka inimese kohustust aidata kaasa avaliku võimu poolt läbiviidavale hüvitise andmise menetlusele;</w:t>
                  </w:r>
                </w:p>
                <w:p w14:paraId="50DEE142"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 solidaarsus – sotsiaalsed õigused ja sotsiaalkaitsesüsteem põhinevad solidaarsusel; </w:t>
                  </w:r>
                </w:p>
                <w:p w14:paraId="117478CC"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avaliku võimu selgitamis- ja abistamiskohustus – KOV peab abi saamiseks </w:t>
                  </w:r>
                  <w:proofErr w:type="spellStart"/>
                  <w:r>
                    <w:rPr>
                      <w:rFonts w:ascii="Times New Roman" w:hAnsi="Times New Roman"/>
                      <w:sz w:val="24"/>
                      <w:szCs w:val="24"/>
                    </w:rPr>
                    <w:t>KOVi</w:t>
                  </w:r>
                  <w:proofErr w:type="spellEnd"/>
                  <w:r>
                    <w:rPr>
                      <w:rFonts w:ascii="Times New Roman" w:hAnsi="Times New Roman"/>
                      <w:sz w:val="24"/>
                      <w:szCs w:val="24"/>
                    </w:rPr>
                    <w:t xml:space="preserve"> poole pöördunud isikut vajaduspõhiselt abistama nii taotluse esitamisel kui muudes abi saamisega seotud toimingutes, lähtudes isiku arusaamisvõimest ja huvidest. Lisaks on avalikul võimul kohustus </w:t>
                  </w:r>
                  <w:proofErr w:type="spellStart"/>
                  <w:r>
                    <w:rPr>
                      <w:rFonts w:ascii="Times New Roman" w:hAnsi="Times New Roman"/>
                      <w:sz w:val="24"/>
                      <w:szCs w:val="24"/>
                    </w:rPr>
                    <w:t>KOVi</w:t>
                  </w:r>
                  <w:proofErr w:type="spellEnd"/>
                  <w:r>
                    <w:rPr>
                      <w:rFonts w:ascii="Times New Roman" w:hAnsi="Times New Roman"/>
                      <w:sz w:val="24"/>
                      <w:szCs w:val="24"/>
                    </w:rPr>
                    <w:t xml:space="preserve"> pöördunud isikut nõustada. Eesmärgiks on vältida olukorda, kus isik jätab oma sotsiaalsed õigused nt teadmatusest või kogenematusest realiseerimata; </w:t>
                  </w:r>
                </w:p>
                <w:p w14:paraId="3C4AD917"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sotsiaalkaitse konfidentsiaalsus – kuna sotsiaalabi osutajad puutuvad kokku väga tundliku iseloomuga andmetega, siis lasub nende andmete saladuses hoidmise kohustus kõigil inimestel, kes juhtumi menetlusega kokku puutuvad, sõltumata nende positsioonist või asjaoludest, mil moel andmed teatavaks said; </w:t>
                  </w:r>
                </w:p>
                <w:p w14:paraId="1E771CED"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asutuste koostöökohustus – sotsiaalkaitset korraldavad asutused peavad tegema omavahel kostööd, et tagada isikute õiguste terviklik kaitse ja sotsiaalkaitse efektiivne toimimine. Koostöö tuleb korraldada abivajavat isikut kõige vähem koormaval viisil.</w:t>
                  </w:r>
                </w:p>
                <w:p w14:paraId="5A9D7435" w14:textId="77777777" w:rsidR="000D6F9D" w:rsidRDefault="000D6F9D" w:rsidP="000D6F9D">
                  <w:pPr>
                    <w:shd w:val="clear" w:color="auto" w:fill="FFFFFF"/>
                    <w:spacing w:after="0"/>
                    <w:jc w:val="both"/>
                    <w:rPr>
                      <w:rFonts w:ascii="Times New Roman" w:hAnsi="Times New Roman"/>
                      <w:sz w:val="24"/>
                      <w:szCs w:val="24"/>
                    </w:rPr>
                  </w:pPr>
                </w:p>
                <w:p w14:paraId="657FF35D" w14:textId="77777777" w:rsidR="000D6F9D" w:rsidRDefault="000D6F9D" w:rsidP="000D6F9D">
                  <w:pPr>
                    <w:jc w:val="both"/>
                    <w:rPr>
                      <w:rFonts w:ascii="Times New Roman" w:hAnsi="Times New Roman"/>
                      <w:sz w:val="24"/>
                      <w:szCs w:val="24"/>
                    </w:rPr>
                  </w:pPr>
                  <w:r>
                    <w:rPr>
                      <w:rFonts w:ascii="Times New Roman" w:hAnsi="Times New Roman"/>
                      <w:sz w:val="24"/>
                      <w:szCs w:val="24"/>
                    </w:rPr>
                    <w:t>Tapa valla põhitegevuse kulud 2023. aastal kokku olid 19 868 780,04 eurot, millest sotsiaalvaldkonna  kulud moodustasid 15,95 % (3 168 752,91 eurot). Omavalitsuse investeeringute kulu oli 2023. aastal 2 253 326,84eurot, millest investeeringud sotsiaalvaldkonnas (remont, varad) moodustasid 3,83 % (86 368,92 eurot).</w:t>
                  </w:r>
                </w:p>
                <w:p w14:paraId="78A81604" w14:textId="77777777" w:rsidR="000D6F9D" w:rsidRDefault="000D6F9D" w:rsidP="000D6F9D">
                  <w:pPr>
                    <w:shd w:val="clear" w:color="auto" w:fill="FFFFFF"/>
                    <w:spacing w:after="0"/>
                    <w:jc w:val="both"/>
                    <w:rPr>
                      <w:rFonts w:ascii="Times New Roman" w:hAnsi="Times New Roman"/>
                      <w:sz w:val="24"/>
                      <w:szCs w:val="24"/>
                    </w:rPr>
                  </w:pPr>
                </w:p>
                <w:p w14:paraId="6361927C" w14:textId="77777777" w:rsidR="000D6F9D" w:rsidRDefault="000D6F9D" w:rsidP="000D6F9D">
                  <w:pPr>
                    <w:shd w:val="clear" w:color="auto" w:fill="FFFFFF"/>
                    <w:spacing w:after="0"/>
                    <w:jc w:val="both"/>
                    <w:rPr>
                      <w:rFonts w:ascii="Times New Roman" w:hAnsi="Times New Roman"/>
                      <w:sz w:val="24"/>
                      <w:szCs w:val="24"/>
                    </w:rPr>
                  </w:pPr>
                </w:p>
                <w:p w14:paraId="313D82C7" w14:textId="77777777" w:rsidR="000D6F9D" w:rsidRDefault="000D6F9D" w:rsidP="000D6F9D">
                  <w:pPr>
                    <w:shd w:val="clear" w:color="auto" w:fill="FFFFFF"/>
                    <w:spacing w:after="0"/>
                    <w:jc w:val="both"/>
                    <w:rPr>
                      <w:rFonts w:ascii="Times New Roman" w:hAnsi="Times New Roman"/>
                      <w:b/>
                      <w:bCs/>
                      <w:sz w:val="24"/>
                      <w:szCs w:val="24"/>
                    </w:rPr>
                  </w:pPr>
                  <w:r>
                    <w:rPr>
                      <w:rFonts w:ascii="Times New Roman" w:hAnsi="Times New Roman"/>
                      <w:b/>
                      <w:bCs/>
                      <w:sz w:val="24"/>
                      <w:szCs w:val="24"/>
                    </w:rPr>
                    <w:t>Eelnõu sisu:</w:t>
                  </w:r>
                </w:p>
                <w:p w14:paraId="1FCEDD11" w14:textId="77777777" w:rsidR="000D6F9D" w:rsidRDefault="000D6F9D" w:rsidP="000D6F9D">
                  <w:pPr>
                    <w:shd w:val="clear" w:color="auto" w:fill="FFFFFF"/>
                    <w:spacing w:after="0"/>
                    <w:jc w:val="both"/>
                    <w:rPr>
                      <w:rFonts w:ascii="Times New Roman" w:hAnsi="Times New Roman"/>
                      <w:sz w:val="24"/>
                      <w:szCs w:val="24"/>
                    </w:rPr>
                  </w:pPr>
                </w:p>
                <w:p w14:paraId="5E03A7AC"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Antud määruse eelnõus on kirjeldatud mõlemaid hüvitisi (nii toetused kui teenused). Eelnõus on kajastatud Tapa valla eelarvest makstavaid sotsiaaltoetusi, mis jagunevad abivajadusest mittesõltuvateks ning abivajadusest sõltuvaks toetuseks ning on kirjeldatud ära SHS märgitud kohustuslikud sotsiaalteenused, mida rahastatakse nii KOV eelarvest, kui ka mõned teenused (asendushooldus, </w:t>
                  </w:r>
                  <w:proofErr w:type="spellStart"/>
                  <w:r>
                    <w:rPr>
                      <w:rFonts w:ascii="Times New Roman" w:hAnsi="Times New Roman"/>
                      <w:sz w:val="24"/>
                      <w:szCs w:val="24"/>
                    </w:rPr>
                    <w:t>järelhooldus</w:t>
                  </w:r>
                  <w:proofErr w:type="spellEnd"/>
                  <w:r>
                    <w:rPr>
                      <w:rFonts w:ascii="Times New Roman" w:hAnsi="Times New Roman"/>
                      <w:sz w:val="24"/>
                      <w:szCs w:val="24"/>
                    </w:rPr>
                    <w:t>), mida rahastab osaliselt riik.  Samuti on kirjeldatud täiendavate sotsiaalteenuste osutamise võimalust, et tagada vajaduspõhine toetus abivajavatele isikutele põhimõttel, et edaspidi nende iseseisev toimetulek paraneks, samuti väheneks laste peredest eraldamise vajadus  vms.</w:t>
                  </w:r>
                </w:p>
                <w:p w14:paraId="4D444ACC" w14:textId="77777777" w:rsidR="000D6F9D" w:rsidRDefault="000D6F9D" w:rsidP="000D6F9D">
                  <w:pPr>
                    <w:shd w:val="clear" w:color="auto" w:fill="FFFFFF"/>
                    <w:spacing w:after="0"/>
                    <w:jc w:val="both"/>
                    <w:rPr>
                      <w:rFonts w:ascii="Times New Roman" w:hAnsi="Times New Roman"/>
                      <w:sz w:val="24"/>
                      <w:szCs w:val="24"/>
                    </w:rPr>
                  </w:pPr>
                </w:p>
                <w:p w14:paraId="4FF661BB"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Antud määruse eelnõus kirjeldatud hüvitised on mõeldud :</w:t>
                  </w:r>
                </w:p>
                <w:p w14:paraId="3A1012CF"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isikule, kes on Eesti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Tapa valla elanik;</w:t>
                  </w:r>
                </w:p>
                <w:p w14:paraId="15AE5ACE"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2) põhjendatud juhtudel isikule, kelle rahvastikuregistrijärgset elukohta ei saa kindlaks määrata;</w:t>
                  </w:r>
                </w:p>
                <w:p w14:paraId="5CDE4EE0"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3) põhjendatud juhtudel isikule, kelle rahvastikuregistrijärgne elukoht ei ole Tapa vallas. Võimalusel määratakse hüvitist  kooskõlastatult isiku rahvastikuregistrijärgse kohaliku omavalitsuse üksusega.</w:t>
                  </w:r>
                </w:p>
                <w:p w14:paraId="5784D080" w14:textId="77777777" w:rsidR="000D6F9D" w:rsidRDefault="000D6F9D" w:rsidP="000D6F9D">
                  <w:pPr>
                    <w:shd w:val="clear" w:color="auto" w:fill="FFFFFF"/>
                    <w:spacing w:after="0"/>
                    <w:jc w:val="both"/>
                    <w:rPr>
                      <w:rFonts w:ascii="Times New Roman" w:hAnsi="Times New Roman"/>
                      <w:sz w:val="24"/>
                      <w:szCs w:val="24"/>
                    </w:rPr>
                  </w:pPr>
                </w:p>
                <w:p w14:paraId="1D3F9246"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Hüvitised jagunevad toetusteks ja teenusteks. Toetuse määrad kehtestab vallavolikogu. Teenuste hinnad (sotsiaaltransport, isikliku abistaja teenus, koduteenus, eluruumi tagamise teenus) kehtestab Tapa Vallavalitsus. Samuti on teenistujal õigus teenuse eest mitte määrata omaosalust, kui isikul puuduvad piisavad vahendid.</w:t>
                  </w:r>
                </w:p>
                <w:p w14:paraId="2ADB3DC1"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Eelnõus on kasutatud nimetust „teenistuja“ põhjusel, et see nimetus katab ära nii ametniku kui töölepinguga töötaja ametikirjeldused.</w:t>
                  </w:r>
                </w:p>
                <w:p w14:paraId="37DCE30A"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Tapa Vallavalitsusel on õigus teenuseid osta sisse hangete raames. Vallavalitsus korraldab teenuseid. Kui on hankekorras teenus ostetud sisse, siis on hankes täpselt  kirjeldatud teenuse sisu, kvalifikatsioon, aruandlus, järelevalve, teenuse eest tasumine.</w:t>
                  </w:r>
                </w:p>
                <w:p w14:paraId="2FFECCE0" w14:textId="77777777" w:rsidR="000D6F9D" w:rsidRDefault="000D6F9D" w:rsidP="000D6F9D">
                  <w:pPr>
                    <w:shd w:val="clear" w:color="auto" w:fill="FFFFFF"/>
                    <w:spacing w:after="0"/>
                    <w:jc w:val="both"/>
                    <w:rPr>
                      <w:rFonts w:ascii="Times New Roman" w:eastAsia="Times New Roman" w:hAnsi="Times New Roman"/>
                      <w:sz w:val="24"/>
                      <w:szCs w:val="24"/>
                      <w:lang w:eastAsia="et-EE"/>
                    </w:rPr>
                  </w:pPr>
                </w:p>
                <w:p w14:paraId="5D0689D6" w14:textId="77777777" w:rsidR="000D6F9D" w:rsidRDefault="000D6F9D" w:rsidP="000D6F9D">
                  <w:pPr>
                    <w:shd w:val="clear" w:color="auto" w:fill="FFFFFF"/>
                    <w:spacing w:after="0"/>
                    <w:jc w:val="both"/>
                  </w:pPr>
                  <w:r>
                    <w:rPr>
                      <w:rFonts w:ascii="Times New Roman" w:eastAsia="Times New Roman" w:hAnsi="Times New Roman"/>
                      <w:sz w:val="24"/>
                      <w:szCs w:val="24"/>
                      <w:lang w:eastAsia="et-EE"/>
                    </w:rPr>
                    <w:t xml:space="preserve">Tapa Vallavalitsuse sotsiaal- ja haridusosakond tagab või korraldab hüvitise osutamise üldjuhul isiku, tema seadusliku või volitatud esindaja poolt taotluse esitamisel.  Hüvitise saamiseks esitab isik allkirjastatud taotluse, milles on märgitud taotleja andmed ja hüvitise taotlemise põhjus v.a. eakate sünnipäevatoetus, ranitsatoetus. Osakond selgitab välja hüvitise põhjendatuse, isiku abivajaduse määra, vajadusel külastab isiku elukohta ning ka abistab kõige sobivama hüvitise saamisel. </w:t>
                  </w:r>
                </w:p>
                <w:p w14:paraId="5EE2B620" w14:textId="77777777" w:rsidR="000D6F9D" w:rsidRDefault="000D6F9D" w:rsidP="000D6F9D">
                  <w:pPr>
                    <w:pStyle w:val="Loendilik"/>
                    <w:shd w:val="clear" w:color="auto" w:fill="FFFFFF"/>
                    <w:spacing w:after="0"/>
                    <w:ind w:left="360"/>
                    <w:jc w:val="both"/>
                    <w:rPr>
                      <w:rFonts w:ascii="Times New Roman" w:hAnsi="Times New Roman"/>
                      <w:sz w:val="24"/>
                      <w:szCs w:val="24"/>
                    </w:rPr>
                  </w:pPr>
                </w:p>
                <w:p w14:paraId="3A71CC3B" w14:textId="77777777" w:rsidR="000D6F9D" w:rsidRDefault="000D6F9D" w:rsidP="000D6F9D">
                  <w:pPr>
                    <w:shd w:val="clear" w:color="auto" w:fill="FFFFFF"/>
                    <w:spacing w:after="0"/>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Otsuse hüvitise määramise või määramata jätmise kohta teeb ametnik kümne tööpäeva jooksul alates hüvitamise taotlemiseks vajaliku viimase dokumendi saamise päevast või dokumendi esitamise tähtajast. Kui taotluses on puudusi, siis antakse isikule vähemalt 14 kalendripäeva täiendavate dokumentide esitamiseks. Kui lisadokumente või täiendusi ei tule, siis taotlust ei rahuldata.</w:t>
                  </w:r>
                </w:p>
                <w:p w14:paraId="3AB4CEC6"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Toetuste taotlused menetletakse STAR süsteemis ja STAR süsteemis toimub ka otsuste väljastamine taasesitamist võimaldavas vormis. Teenuste otsuste osas teeb ametnik ametniku otsuse koos kaalutletud põhjendusega.</w:t>
                  </w:r>
                </w:p>
                <w:p w14:paraId="456D4584"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Kui isikule määratakse toetus, siis see makstakse see välja 5 tööpäeva jooksul kas sularahas või kantakse see isiku poolt näidatud arveldusarvele.</w:t>
                  </w:r>
                </w:p>
                <w:p w14:paraId="0C10ACA7" w14:textId="77777777" w:rsidR="000D6F9D" w:rsidRDefault="000D6F9D" w:rsidP="000D6F9D">
                  <w:pPr>
                    <w:shd w:val="clear" w:color="auto" w:fill="FFFFFF"/>
                    <w:spacing w:after="0"/>
                    <w:jc w:val="both"/>
                    <w:rPr>
                      <w:rFonts w:ascii="Times New Roman" w:hAnsi="Times New Roman"/>
                      <w:sz w:val="24"/>
                      <w:szCs w:val="24"/>
                    </w:rPr>
                  </w:pPr>
                </w:p>
                <w:p w14:paraId="76BC3205"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Võrreldes hetkel kehtiva määrusega ei ole enam toodud sisse eelnõusse, et komisjon menetled ja teeb ettepaneku toetuse maksmiseks või mittemaksmiseks. Kuna sotsiaaltoetuste /teenuste taotluste menetlusaeg on kuni 10 päeva ning sotsiaaltöös tuleb reageerida tihti kiirelt, siis on antud eelnõus volitused teenistujale.</w:t>
                  </w:r>
                </w:p>
                <w:p w14:paraId="2CD7E23A" w14:textId="77777777" w:rsidR="000D6F9D" w:rsidRDefault="000D6F9D" w:rsidP="000D6F9D">
                  <w:pPr>
                    <w:shd w:val="clear" w:color="auto" w:fill="FFFFFF"/>
                    <w:spacing w:after="0"/>
                    <w:jc w:val="both"/>
                    <w:rPr>
                      <w:rFonts w:ascii="Times New Roman" w:hAnsi="Times New Roman"/>
                      <w:sz w:val="24"/>
                      <w:szCs w:val="24"/>
                    </w:rPr>
                  </w:pPr>
                </w:p>
                <w:p w14:paraId="710EA103" w14:textId="77777777" w:rsidR="000D6F9D" w:rsidRDefault="000D6F9D" w:rsidP="000D6F9D">
                  <w:pPr>
                    <w:shd w:val="clear" w:color="auto" w:fill="FFFFFF"/>
                    <w:spacing w:after="0"/>
                    <w:jc w:val="both"/>
                    <w:rPr>
                      <w:rFonts w:ascii="Times New Roman" w:hAnsi="Times New Roman"/>
                      <w:b/>
                      <w:bCs/>
                      <w:i/>
                      <w:iCs/>
                      <w:sz w:val="24"/>
                      <w:szCs w:val="24"/>
                    </w:rPr>
                  </w:pPr>
                </w:p>
                <w:p w14:paraId="5943D70A" w14:textId="77777777" w:rsidR="000D6F9D" w:rsidRDefault="000D6F9D" w:rsidP="000D6F9D">
                  <w:pPr>
                    <w:shd w:val="clear" w:color="auto" w:fill="FFFFFF"/>
                    <w:spacing w:after="0"/>
                    <w:jc w:val="both"/>
                    <w:rPr>
                      <w:rFonts w:ascii="Times New Roman" w:hAnsi="Times New Roman"/>
                      <w:b/>
                      <w:bCs/>
                      <w:i/>
                      <w:iCs/>
                      <w:sz w:val="24"/>
                      <w:szCs w:val="24"/>
                    </w:rPr>
                  </w:pPr>
                  <w:r>
                    <w:rPr>
                      <w:rFonts w:ascii="Times New Roman" w:hAnsi="Times New Roman"/>
                      <w:b/>
                      <w:bCs/>
                      <w:i/>
                      <w:iCs/>
                      <w:sz w:val="24"/>
                      <w:szCs w:val="24"/>
                    </w:rPr>
                    <w:t>Toetused:</w:t>
                  </w:r>
                </w:p>
                <w:p w14:paraId="1A9D8AA7" w14:textId="77777777" w:rsidR="000D6F9D" w:rsidRDefault="000D6F9D" w:rsidP="000D6F9D">
                  <w:pPr>
                    <w:shd w:val="clear" w:color="auto" w:fill="FFFFFF"/>
                    <w:spacing w:after="0"/>
                    <w:jc w:val="both"/>
                    <w:rPr>
                      <w:rFonts w:ascii="Times New Roman" w:hAnsi="Times New Roman"/>
                      <w:sz w:val="24"/>
                      <w:szCs w:val="24"/>
                    </w:rPr>
                  </w:pPr>
                </w:p>
                <w:p w14:paraId="28DCF15A"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Abivajadusest mittesõltuvad toetused on:</w:t>
                  </w:r>
                </w:p>
                <w:p w14:paraId="3F23C484"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xml:space="preserve">  1</w:t>
                  </w:r>
                  <w:r>
                    <w:rPr>
                      <w:rFonts w:ascii="Times New Roman" w:eastAsia="Times New Roman" w:hAnsi="Times New Roman"/>
                      <w:color w:val="202020"/>
                      <w:sz w:val="24"/>
                      <w:szCs w:val="24"/>
                      <w:lang w:eastAsia="et-EE"/>
                    </w:rPr>
                    <w:t>) sünnitoetus;</w:t>
                  </w:r>
                  <w:r>
                    <w:rPr>
                      <w:rFonts w:ascii="Times New Roman" w:eastAsia="Times New Roman" w:hAnsi="Times New Roman"/>
                      <w:color w:val="202020"/>
                      <w:sz w:val="24"/>
                      <w:szCs w:val="24"/>
                      <w:lang w:eastAsia="et-EE"/>
                    </w:rPr>
                    <w:br/>
                  </w: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2) ranitsatoetus;</w:t>
                  </w:r>
                  <w:r>
                    <w:rPr>
                      <w:rFonts w:ascii="Times New Roman" w:eastAsia="Times New Roman" w:hAnsi="Times New Roman"/>
                      <w:color w:val="202020"/>
                      <w:sz w:val="24"/>
                      <w:szCs w:val="24"/>
                      <w:lang w:eastAsia="et-EE"/>
                    </w:rPr>
                    <w:br/>
                  </w: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3) matusetoetus;</w:t>
                  </w:r>
                  <w:r>
                    <w:rPr>
                      <w:rFonts w:ascii="Times New Roman" w:eastAsia="Times New Roman" w:hAnsi="Times New Roman"/>
                      <w:color w:val="202020"/>
                      <w:sz w:val="24"/>
                      <w:szCs w:val="24"/>
                      <w:lang w:eastAsia="et-EE"/>
                    </w:rPr>
                    <w:br/>
                  </w: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4) eaka sünnipäevatoetus.</w:t>
                  </w:r>
                </w:p>
                <w:p w14:paraId="5A36C5FB"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p>
                <w:p w14:paraId="025619B6"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Antud toetused v.a. eakate sünnipäeva toetus ei muutu sisult võrreldes kehtiva määrusega.</w:t>
                  </w:r>
                </w:p>
                <w:p w14:paraId="3C250155"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Eakate sünnipäevatoetuse juurde on lisatud lõige, mis kajastab seda, et alates aastast 2025 makstakse eakale ka 75 aastaseks saamise puhul toetust. Sellest tulenevalt on eelarve täiendav </w:t>
                  </w:r>
                  <w:r>
                    <w:rPr>
                      <w:rFonts w:ascii="Times New Roman" w:hAnsi="Times New Roman"/>
                      <w:sz w:val="24"/>
                      <w:szCs w:val="24"/>
                    </w:rPr>
                    <w:lastRenderedPageBreak/>
                    <w:t>kulu eelarves keskmiselt 10 000 eurot ( selles sisaldub nii toetussumma, kaart kui lilled).</w:t>
                  </w:r>
                </w:p>
                <w:p w14:paraId="72B0E5C8" w14:textId="77777777" w:rsidR="000D6F9D" w:rsidRDefault="000D6F9D" w:rsidP="000D6F9D">
                  <w:pPr>
                    <w:shd w:val="clear" w:color="auto" w:fill="FFFFFF"/>
                    <w:spacing w:after="0"/>
                    <w:jc w:val="both"/>
                    <w:rPr>
                      <w:rFonts w:ascii="Times New Roman" w:hAnsi="Times New Roman"/>
                      <w:sz w:val="24"/>
                      <w:szCs w:val="24"/>
                    </w:rPr>
                  </w:pPr>
                </w:p>
                <w:p w14:paraId="076C1A94"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Abivajadusest sõltuvad toetused on:</w:t>
                  </w:r>
                </w:p>
                <w:p w14:paraId="5944490D" w14:textId="77777777" w:rsidR="000D6F9D" w:rsidRDefault="000D6F9D" w:rsidP="000D6F9D">
                  <w:pPr>
                    <w:pStyle w:val="Loendilik"/>
                    <w:spacing w:after="0"/>
                    <w:ind w:left="42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1) toimetuleku tagamise toetus;</w:t>
                  </w:r>
                </w:p>
                <w:p w14:paraId="2BB354C9" w14:textId="77777777" w:rsidR="000D6F9D" w:rsidRDefault="000D6F9D" w:rsidP="000D6F9D">
                  <w:pPr>
                    <w:pStyle w:val="Loendilik"/>
                    <w:shd w:val="clear" w:color="auto" w:fill="FFFFFF"/>
                    <w:spacing w:after="0"/>
                    <w:ind w:left="42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2) täisealise isiku hooldajatoetus;</w:t>
                  </w:r>
                </w:p>
                <w:p w14:paraId="19C86D6D" w14:textId="77777777" w:rsidR="000D6F9D" w:rsidRDefault="000D6F9D" w:rsidP="000D6F9D">
                  <w:pPr>
                    <w:pStyle w:val="Loendilik"/>
                    <w:shd w:val="clear" w:color="auto" w:fill="FFFFFF"/>
                    <w:spacing w:after="0"/>
                    <w:ind w:left="42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3) puudega lapse hooldajatoetus;</w:t>
                  </w:r>
                </w:p>
                <w:p w14:paraId="391AB03C" w14:textId="77777777" w:rsidR="000D6F9D" w:rsidRDefault="000D6F9D" w:rsidP="000D6F9D">
                  <w:pPr>
                    <w:shd w:val="clear" w:color="auto" w:fill="FFFFFF"/>
                    <w:spacing w:after="0"/>
                    <w:ind w:left="420"/>
                    <w:jc w:val="both"/>
                  </w:pPr>
                  <w:r>
                    <w:rPr>
                      <w:rFonts w:ascii="Times New Roman" w:eastAsia="Times New Roman" w:hAnsi="Times New Roman"/>
                      <w:color w:val="202020"/>
                      <w:sz w:val="24"/>
                      <w:szCs w:val="24"/>
                      <w:lang w:eastAsia="et-EE"/>
                    </w:rPr>
                    <w:t>4) vältimatu sotsiaalabi</w:t>
                  </w:r>
                  <w:r>
                    <w:rPr>
                      <w:rFonts w:ascii="Times New Roman" w:eastAsia="Times New Roman" w:hAnsi="Times New Roman"/>
                      <w:sz w:val="24"/>
                      <w:szCs w:val="24"/>
                    </w:rPr>
                    <w:t>.</w:t>
                  </w:r>
                </w:p>
                <w:p w14:paraId="4FE7CC22" w14:textId="77777777" w:rsidR="000D6F9D" w:rsidRDefault="000D6F9D" w:rsidP="000D6F9D">
                  <w:pPr>
                    <w:shd w:val="clear" w:color="auto" w:fill="FFFFFF"/>
                    <w:spacing w:after="0"/>
                    <w:jc w:val="both"/>
                    <w:rPr>
                      <w:rFonts w:ascii="Times New Roman" w:hAnsi="Times New Roman"/>
                      <w:sz w:val="24"/>
                      <w:szCs w:val="24"/>
                    </w:rPr>
                  </w:pPr>
                </w:p>
                <w:p w14:paraId="0A8F0221"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Antud määruse eelnõus ei ole enam ühekordset toetust ja ka erijuhtudega seotud toetust, vaid see on täpsustatud toimetuleku tagamise toetuse ning vältimatu sotsiaalabi all.</w:t>
                  </w:r>
                </w:p>
                <w:p w14:paraId="2B51744C" w14:textId="77777777" w:rsidR="000D6F9D" w:rsidRDefault="000D6F9D" w:rsidP="000D6F9D">
                  <w:pPr>
                    <w:shd w:val="clear" w:color="auto" w:fill="FFFFFF"/>
                    <w:spacing w:after="0"/>
                    <w:jc w:val="both"/>
                    <w:rPr>
                      <w:rFonts w:ascii="Times New Roman" w:hAnsi="Times New Roman"/>
                      <w:sz w:val="24"/>
                      <w:szCs w:val="24"/>
                    </w:rPr>
                  </w:pPr>
                </w:p>
                <w:p w14:paraId="6EE745F2"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Toimetuleku tagamise toetus  on toetus vähekindlustatud isikutele/peredele, kelle sissetulek jääb alla kehtestatud piirmäära.  Toetust makstakse isiku toimetuleku tagamiseks. Kehtestatud piirmääraks  on isiku või perekonna sissetulek, kelle ühe kuu sissetulek esimese pereliikme kohta jääb alla kahe (2) kordse riikliku toimetulekupiiri. Pere teise ja iga järgneva liikme sissetuleku piiriks on 50% pere esimese liikme sissetuleku piirist. Toetuse määramisel arvestatakse toetuse saaja ja tema perekonnaliikmete netosissetulekuid ning perekonnaseadusest tulenevat ülalpidamiskohustust. Sissetulekute hulka ei arvata sotsiaalhoolekande seaduse § 133 lõikes 2 nimetatud toetusi. Samuti on täpsustatud, mille jaoks on võimalik toimetuleku tagamise toetus taotleda.</w:t>
                  </w:r>
                </w:p>
                <w:p w14:paraId="397359EA" w14:textId="77777777" w:rsidR="000D6F9D" w:rsidRDefault="000D6F9D" w:rsidP="000D6F9D">
                  <w:pPr>
                    <w:shd w:val="clear" w:color="auto" w:fill="FFFFFF"/>
                    <w:spacing w:after="0"/>
                    <w:jc w:val="both"/>
                    <w:rPr>
                      <w:rFonts w:ascii="Times New Roman" w:hAnsi="Times New Roman"/>
                      <w:sz w:val="24"/>
                      <w:szCs w:val="24"/>
                    </w:rPr>
                  </w:pPr>
                </w:p>
                <w:p w14:paraId="194D295F"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2024. aastal on toimetulekupiir:</w:t>
                  </w:r>
                </w:p>
                <w:p w14:paraId="4038E04D"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pere esimesele või ainsale liikmele 200 eurot,</w:t>
                  </w:r>
                </w:p>
                <w:p w14:paraId="6101CC0D"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igale järgnevale täiskasvanud pereliikmele 160 eurot ja</w:t>
                  </w:r>
                </w:p>
                <w:p w14:paraId="1CFE0603"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igale alaealisele lapsele 240 eurot.</w:t>
                  </w:r>
                </w:p>
                <w:p w14:paraId="58395B28" w14:textId="77777777" w:rsidR="000D6F9D" w:rsidRDefault="000D6F9D" w:rsidP="000D6F9D">
                  <w:pPr>
                    <w:shd w:val="clear" w:color="auto" w:fill="FFFFFF"/>
                    <w:spacing w:after="0"/>
                    <w:jc w:val="both"/>
                    <w:rPr>
                      <w:rFonts w:ascii="Times New Roman" w:hAnsi="Times New Roman"/>
                      <w:sz w:val="24"/>
                      <w:szCs w:val="24"/>
                    </w:rPr>
                  </w:pPr>
                </w:p>
                <w:p w14:paraId="2B6B04F8"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Sotsiaalhoolekande seaduse § 133 lõikes 2:</w:t>
                  </w:r>
                </w:p>
                <w:p w14:paraId="43AA661A"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(2) Toimetulekutoetuse arvestamisel ei arvata üksi elava isiku või perekonna sissetulekute hulka:</w:t>
                  </w:r>
                </w:p>
                <w:p w14:paraId="7B1BBC46"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1) riigi- või kohaliku omavalitsuse üksuse eelarve vahenditest makstud ühekordseid toetusi;</w:t>
                  </w:r>
                </w:p>
                <w:p w14:paraId="7212B88C"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2) kohaliku omavalitsuse üksuse õigusaktide kohaselt perekonna sissetulekust sõltuvaid või konkreetse teenuse kulu kompenseerimiseks määratud kohaliku omavalitsuse eelarve vahenditest makstud perioodilisi toetusi;</w:t>
                  </w:r>
                </w:p>
                <w:p w14:paraId="533EBB15"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3) puuetega inimeste sotsiaaltoetuste seaduse alusel makstud toetusi, välja arvatud puudega vanema toetus;</w:t>
                  </w:r>
                </w:p>
                <w:p w14:paraId="289C07F2"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4) riigi tagatisel antud õppelaenu;</w:t>
                  </w:r>
                </w:p>
                <w:p w14:paraId="04E9974C"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5) tööturumeetmete seaduse alusel kehtestatud tööhõiveprogrammi alusel või struktuuritoetuste vahenditest makstud stipendiumi ning sõidu- ja majutustoetust;</w:t>
                  </w:r>
                </w:p>
                <w:p w14:paraId="105E03EC"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6) õppetoetuste ja õppelaenu seaduse alusel makstud põhitoetust, vajaduspõhist õppetoetust, vajaduspõhist eritoetust ja õppeasutuse moodustatud eritoetuse fondi vahenditest makstud toetust;</w:t>
                  </w:r>
                </w:p>
                <w:p w14:paraId="01C928E3"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  9) töist sissetulekut, mille on saanud põhikoolis, gümnaasiumis või kutseõppe tasemeõppes õppiv keskhariduseta laps kuni 19-aastaseks saamiseni või pärast 19-aastaseks saamist kuni jooksva õppeaasta lõpuni või õpilase kooli nimekirjast väljaarvamiseni;</w:t>
                  </w:r>
                </w:p>
                <w:p w14:paraId="1D325021"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10) eluruumi üürilepingu sõlmimise ja tõlketeenuse kulude hüvitist, mis on makstud rahvusvahelise kaitse saanud isikule või perekonnale välismaalasele rahvusvahelise kaitse </w:t>
                  </w:r>
                  <w:r>
                    <w:rPr>
                      <w:rFonts w:ascii="Times New Roman" w:hAnsi="Times New Roman"/>
                      <w:sz w:val="24"/>
                      <w:szCs w:val="24"/>
                    </w:rPr>
                    <w:lastRenderedPageBreak/>
                    <w:t>andmise seaduse alusel.</w:t>
                  </w:r>
                </w:p>
                <w:p w14:paraId="2E38B64B" w14:textId="77777777" w:rsidR="000D6F9D" w:rsidRDefault="000D6F9D" w:rsidP="000D6F9D">
                  <w:pPr>
                    <w:shd w:val="clear" w:color="auto" w:fill="FFFFFF"/>
                    <w:spacing w:after="0"/>
                    <w:jc w:val="both"/>
                    <w:rPr>
                      <w:rFonts w:ascii="Times New Roman" w:hAnsi="Times New Roman"/>
                      <w:sz w:val="24"/>
                      <w:szCs w:val="24"/>
                    </w:rPr>
                  </w:pPr>
                </w:p>
                <w:p w14:paraId="50B61D7B" w14:textId="77777777" w:rsidR="000D6F9D" w:rsidRDefault="000D6F9D" w:rsidP="000D6F9D">
                  <w:pPr>
                    <w:shd w:val="clear" w:color="auto" w:fill="FFFFFF"/>
                    <w:spacing w:after="0"/>
                    <w:jc w:val="both"/>
                    <w:rPr>
                      <w:rFonts w:ascii="Times New Roman" w:hAnsi="Times New Roman"/>
                      <w:sz w:val="24"/>
                      <w:szCs w:val="24"/>
                    </w:rPr>
                  </w:pPr>
                </w:p>
                <w:p w14:paraId="7595E766"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Vältimatu sotsiaalabi toetus on Tapa valla eelarvest elatusvahendite kaotuse või puudumise tõttu sotsiaalselt abitusse olukorda sattunud isikule toidu, riietuse ja hädavajalike ravimite ning ajutise majutamise kulude katmiseks makstav toetus. Toetust makstakse olenevalt isiku abivajadusest ning sotsiaalselt abitust olukorrast väljumiseks vajalikku ajaperioodi hinnates, kas ühekordse maksena või perioodiliste maksetena.</w:t>
                  </w:r>
                </w:p>
                <w:p w14:paraId="12DB2D97" w14:textId="77777777" w:rsidR="000D6F9D" w:rsidRDefault="000D6F9D" w:rsidP="000D6F9D">
                  <w:pPr>
                    <w:shd w:val="clear" w:color="auto" w:fill="FFFFFF"/>
                    <w:spacing w:after="0"/>
                    <w:jc w:val="both"/>
                    <w:rPr>
                      <w:rFonts w:ascii="Times New Roman" w:hAnsi="Times New Roman"/>
                      <w:sz w:val="24"/>
                      <w:szCs w:val="24"/>
                    </w:rPr>
                  </w:pPr>
                </w:p>
                <w:p w14:paraId="7D70C54E" w14:textId="77777777" w:rsidR="000D6F9D" w:rsidRDefault="000D6F9D" w:rsidP="000D6F9D">
                  <w:pPr>
                    <w:shd w:val="clear" w:color="auto" w:fill="FFFFFF"/>
                    <w:spacing w:after="0"/>
                    <w:jc w:val="both"/>
                    <w:rPr>
                      <w:rFonts w:ascii="Times New Roman" w:hAnsi="Times New Roman"/>
                      <w:sz w:val="24"/>
                      <w:szCs w:val="24"/>
                    </w:rPr>
                  </w:pPr>
                </w:p>
                <w:p w14:paraId="6A4E3E2A"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Alljärgnevalt statistika 2021-2023 kohta makstud toetuste kuludest.</w:t>
                  </w:r>
                </w:p>
                <w:p w14:paraId="56B3C2C6" w14:textId="77777777" w:rsidR="000D6F9D" w:rsidRDefault="000D6F9D" w:rsidP="000D6F9D">
                  <w:pPr>
                    <w:shd w:val="clear" w:color="auto" w:fill="FFFFFF"/>
                    <w:spacing w:after="0"/>
                    <w:jc w:val="both"/>
                    <w:rPr>
                      <w:rFonts w:ascii="Times New Roman" w:hAnsi="Times New Roman"/>
                      <w:sz w:val="24"/>
                      <w:szCs w:val="24"/>
                    </w:rPr>
                  </w:pPr>
                </w:p>
                <w:tbl>
                  <w:tblPr>
                    <w:tblW w:w="9374" w:type="dxa"/>
                    <w:tblCellMar>
                      <w:left w:w="10" w:type="dxa"/>
                      <w:right w:w="10" w:type="dxa"/>
                    </w:tblCellMar>
                    <w:tblLook w:val="04A0" w:firstRow="1" w:lastRow="0" w:firstColumn="1" w:lastColumn="0" w:noHBand="0" w:noVBand="1"/>
                  </w:tblPr>
                  <w:tblGrid>
                    <w:gridCol w:w="2100"/>
                    <w:gridCol w:w="1234"/>
                    <w:gridCol w:w="1283"/>
                    <w:gridCol w:w="1235"/>
                    <w:gridCol w:w="1206"/>
                    <w:gridCol w:w="1235"/>
                    <w:gridCol w:w="1081"/>
                  </w:tblGrid>
                  <w:tr w:rsidR="000D6F9D" w14:paraId="50F71108" w14:textId="77777777" w:rsidTr="00123361">
                    <w:trPr>
                      <w:trHeight w:val="1253"/>
                    </w:trPr>
                    <w:tc>
                      <w:tcPr>
                        <w:tcW w:w="21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94406E3"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Toetuse liik</w:t>
                        </w:r>
                      </w:p>
                    </w:tc>
                    <w:tc>
                      <w:tcPr>
                        <w:tcW w:w="123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1C90DF4"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2021 summa</w:t>
                        </w:r>
                      </w:p>
                    </w:tc>
                    <w:tc>
                      <w:tcPr>
                        <w:tcW w:w="1283"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9291B2A"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2021 saajate arv inimest</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903E5B6"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2022</w:t>
                        </w:r>
                      </w:p>
                      <w:p w14:paraId="15904D96"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summa</w:t>
                        </w:r>
                      </w:p>
                    </w:tc>
                    <w:tc>
                      <w:tcPr>
                        <w:tcW w:w="120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BFD3E7E"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2022 saajate arv</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D536129"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2023</w:t>
                        </w:r>
                      </w:p>
                      <w:p w14:paraId="22C31F43"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summa</w:t>
                        </w:r>
                      </w:p>
                    </w:tc>
                    <w:tc>
                      <w:tcPr>
                        <w:tcW w:w="108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2931E1D"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2023 saajate arv</w:t>
                        </w:r>
                      </w:p>
                    </w:tc>
                  </w:tr>
                  <w:tr w:rsidR="000D6F9D" w14:paraId="1BD2379E" w14:textId="77777777" w:rsidTr="00123361">
                    <w:trPr>
                      <w:trHeight w:val="459"/>
                    </w:trPr>
                    <w:tc>
                      <w:tcPr>
                        <w:tcW w:w="21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1553939"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Sünnitoetus</w:t>
                        </w:r>
                      </w:p>
                    </w:tc>
                    <w:tc>
                      <w:tcPr>
                        <w:tcW w:w="123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D8106F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34000</w:t>
                        </w:r>
                      </w:p>
                    </w:tc>
                    <w:tc>
                      <w:tcPr>
                        <w:tcW w:w="1283"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9F5019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85</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74B62E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39200</w:t>
                        </w:r>
                      </w:p>
                    </w:tc>
                    <w:tc>
                      <w:tcPr>
                        <w:tcW w:w="120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21E690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98</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3B0DA7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29200</w:t>
                        </w:r>
                      </w:p>
                    </w:tc>
                    <w:tc>
                      <w:tcPr>
                        <w:tcW w:w="108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2BA9AD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73</w:t>
                        </w:r>
                      </w:p>
                    </w:tc>
                  </w:tr>
                  <w:tr w:rsidR="000D6F9D" w14:paraId="2746442F" w14:textId="77777777" w:rsidTr="00123361">
                    <w:trPr>
                      <w:trHeight w:val="317"/>
                    </w:trPr>
                    <w:tc>
                      <w:tcPr>
                        <w:tcW w:w="2100"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6AAC6D41"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Matusetoetus</w:t>
                        </w:r>
                      </w:p>
                    </w:tc>
                    <w:tc>
                      <w:tcPr>
                        <w:tcW w:w="123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73E8540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43250</w:t>
                        </w:r>
                      </w:p>
                    </w:tc>
                    <w:tc>
                      <w:tcPr>
                        <w:tcW w:w="1283"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32ED066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174</w:t>
                        </w:r>
                      </w:p>
                    </w:tc>
                    <w:tc>
                      <w:tcPr>
                        <w:tcW w:w="1235"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4A1AB61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40250</w:t>
                        </w:r>
                      </w:p>
                    </w:tc>
                    <w:tc>
                      <w:tcPr>
                        <w:tcW w:w="1206"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7DC87E0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162</w:t>
                        </w:r>
                      </w:p>
                    </w:tc>
                    <w:tc>
                      <w:tcPr>
                        <w:tcW w:w="1235"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0F988F9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39250</w:t>
                        </w:r>
                      </w:p>
                    </w:tc>
                    <w:tc>
                      <w:tcPr>
                        <w:tcW w:w="1081"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6AC8753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157</w:t>
                        </w:r>
                      </w:p>
                    </w:tc>
                  </w:tr>
                  <w:tr w:rsidR="000D6F9D" w14:paraId="24CB55FA" w14:textId="77777777" w:rsidTr="00123361">
                    <w:trPr>
                      <w:trHeight w:val="300"/>
                    </w:trPr>
                    <w:tc>
                      <w:tcPr>
                        <w:tcW w:w="21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DB27A58"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Ranitsatoetus</w:t>
                        </w:r>
                      </w:p>
                    </w:tc>
                    <w:tc>
                      <w:tcPr>
                        <w:tcW w:w="123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30C4F7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9600</w:t>
                        </w:r>
                      </w:p>
                    </w:tc>
                    <w:tc>
                      <w:tcPr>
                        <w:tcW w:w="1283"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A509B3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96</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15F357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10400</w:t>
                        </w:r>
                      </w:p>
                    </w:tc>
                    <w:tc>
                      <w:tcPr>
                        <w:tcW w:w="120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C920D2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104</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A10BBC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9300</w:t>
                        </w:r>
                      </w:p>
                    </w:tc>
                    <w:tc>
                      <w:tcPr>
                        <w:tcW w:w="108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1F01D81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93</w:t>
                        </w:r>
                      </w:p>
                    </w:tc>
                  </w:tr>
                  <w:tr w:rsidR="000D6F9D" w14:paraId="4550E743" w14:textId="77777777" w:rsidTr="00123361">
                    <w:trPr>
                      <w:trHeight w:val="743"/>
                    </w:trPr>
                    <w:tc>
                      <w:tcPr>
                        <w:tcW w:w="2100"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27AE2213"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Eaka sünnipäevatoetus</w:t>
                        </w:r>
                      </w:p>
                    </w:tc>
                    <w:tc>
                      <w:tcPr>
                        <w:tcW w:w="123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5E5E0CF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21300</w:t>
                        </w:r>
                      </w:p>
                    </w:tc>
                    <w:tc>
                      <w:tcPr>
                        <w:tcW w:w="1283"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5924464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284</w:t>
                        </w:r>
                      </w:p>
                    </w:tc>
                    <w:tc>
                      <w:tcPr>
                        <w:tcW w:w="1235"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5FAA11B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24900</w:t>
                        </w:r>
                      </w:p>
                    </w:tc>
                    <w:tc>
                      <w:tcPr>
                        <w:tcW w:w="1206"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1A76DBE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332</w:t>
                        </w:r>
                      </w:p>
                    </w:tc>
                    <w:tc>
                      <w:tcPr>
                        <w:tcW w:w="1235"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5CDFADE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21750</w:t>
                        </w:r>
                      </w:p>
                    </w:tc>
                    <w:tc>
                      <w:tcPr>
                        <w:tcW w:w="1081"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0C2011A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290</w:t>
                        </w:r>
                      </w:p>
                    </w:tc>
                  </w:tr>
                  <w:tr w:rsidR="000D6F9D" w14:paraId="7933E31B" w14:textId="77777777" w:rsidTr="00123361">
                    <w:trPr>
                      <w:trHeight w:val="635"/>
                    </w:trPr>
                    <w:tc>
                      <w:tcPr>
                        <w:tcW w:w="21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BC4E1C3"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Puudega lapse hooldaja toetus*</w:t>
                        </w:r>
                      </w:p>
                    </w:tc>
                    <w:tc>
                      <w:tcPr>
                        <w:tcW w:w="123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5B15C94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15200</w:t>
                        </w:r>
                      </w:p>
                    </w:tc>
                    <w:tc>
                      <w:tcPr>
                        <w:tcW w:w="1283"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DD8C2D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29</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FB8E9C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14300</w:t>
                        </w:r>
                      </w:p>
                    </w:tc>
                    <w:tc>
                      <w:tcPr>
                        <w:tcW w:w="120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63ED98C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36</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D0A5B6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15600</w:t>
                        </w:r>
                      </w:p>
                    </w:tc>
                    <w:tc>
                      <w:tcPr>
                        <w:tcW w:w="108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160CA0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29</w:t>
                        </w:r>
                      </w:p>
                    </w:tc>
                  </w:tr>
                  <w:tr w:rsidR="000D6F9D" w14:paraId="7F59F683" w14:textId="77777777" w:rsidTr="00123361">
                    <w:trPr>
                      <w:trHeight w:val="617"/>
                    </w:trPr>
                    <w:tc>
                      <w:tcPr>
                        <w:tcW w:w="2100"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569C7E37"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Täisealiste isikute hooldajatoetus</w:t>
                        </w:r>
                      </w:p>
                    </w:tc>
                    <w:tc>
                      <w:tcPr>
                        <w:tcW w:w="123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4CA2EFA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2406</w:t>
                        </w:r>
                      </w:p>
                    </w:tc>
                    <w:tc>
                      <w:tcPr>
                        <w:tcW w:w="1283"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21D0B42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44</w:t>
                        </w:r>
                      </w:p>
                    </w:tc>
                    <w:tc>
                      <w:tcPr>
                        <w:tcW w:w="1235"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5E9D32B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3750</w:t>
                        </w:r>
                      </w:p>
                    </w:tc>
                    <w:tc>
                      <w:tcPr>
                        <w:tcW w:w="1206"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4FB030F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61</w:t>
                        </w:r>
                      </w:p>
                    </w:tc>
                    <w:tc>
                      <w:tcPr>
                        <w:tcW w:w="1235"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35531EF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1200</w:t>
                        </w:r>
                      </w:p>
                    </w:tc>
                    <w:tc>
                      <w:tcPr>
                        <w:tcW w:w="1081"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14:paraId="50D7BC27" w14:textId="61AE4E5F" w:rsidR="000D6F9D" w:rsidRDefault="000D6F9D" w:rsidP="000D6F9D">
                        <w:pPr>
                          <w:spacing w:after="0"/>
                          <w:jc w:val="both"/>
                          <w:rPr>
                            <w:rFonts w:ascii="Times New Roman" w:hAnsi="Times New Roman"/>
                            <w:sz w:val="24"/>
                            <w:szCs w:val="24"/>
                          </w:rPr>
                        </w:pPr>
                        <w:r>
                          <w:rPr>
                            <w:rFonts w:ascii="Times New Roman" w:hAnsi="Times New Roman"/>
                            <w:sz w:val="24"/>
                            <w:szCs w:val="24"/>
                          </w:rPr>
                          <w:t>20</w:t>
                        </w:r>
                      </w:p>
                    </w:tc>
                  </w:tr>
                  <w:tr w:rsidR="000D6F9D" w14:paraId="7286F035" w14:textId="77777777" w:rsidTr="00123361">
                    <w:trPr>
                      <w:trHeight w:val="300"/>
                    </w:trPr>
                    <w:tc>
                      <w:tcPr>
                        <w:tcW w:w="210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952F155" w14:textId="77777777" w:rsidR="000D6F9D" w:rsidRDefault="000D6F9D" w:rsidP="000D6F9D">
                        <w:pPr>
                          <w:spacing w:after="0"/>
                          <w:jc w:val="both"/>
                          <w:rPr>
                            <w:rFonts w:ascii="Times New Roman" w:hAnsi="Times New Roman"/>
                            <w:b/>
                            <w:bCs/>
                            <w:sz w:val="24"/>
                            <w:szCs w:val="24"/>
                          </w:rPr>
                        </w:pPr>
                        <w:r>
                          <w:rPr>
                            <w:rFonts w:ascii="Times New Roman" w:hAnsi="Times New Roman"/>
                            <w:b/>
                            <w:bCs/>
                            <w:sz w:val="24"/>
                            <w:szCs w:val="24"/>
                          </w:rPr>
                          <w:t>Ühekordne toetus</w:t>
                        </w:r>
                      </w:p>
                    </w:tc>
                    <w:tc>
                      <w:tcPr>
                        <w:tcW w:w="123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3E01198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9464,79</w:t>
                        </w:r>
                      </w:p>
                    </w:tc>
                    <w:tc>
                      <w:tcPr>
                        <w:tcW w:w="1283"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B3D2D1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65</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04F82F3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8183,40</w:t>
                        </w:r>
                      </w:p>
                    </w:tc>
                    <w:tc>
                      <w:tcPr>
                        <w:tcW w:w="120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038129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50</w:t>
                        </w:r>
                      </w:p>
                    </w:tc>
                    <w:tc>
                      <w:tcPr>
                        <w:tcW w:w="1235"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422F15B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15945,21</w:t>
                        </w:r>
                      </w:p>
                    </w:tc>
                    <w:tc>
                      <w:tcPr>
                        <w:tcW w:w="108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14:paraId="23619B1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100</w:t>
                        </w:r>
                      </w:p>
                    </w:tc>
                  </w:tr>
                </w:tbl>
                <w:p w14:paraId="3DBA05F5" w14:textId="77777777" w:rsidR="000D6F9D" w:rsidRDefault="000D6F9D" w:rsidP="000D6F9D">
                  <w:pPr>
                    <w:jc w:val="both"/>
                    <w:rPr>
                      <w:rFonts w:ascii="Times New Roman" w:hAnsi="Times New Roman"/>
                      <w:sz w:val="24"/>
                      <w:szCs w:val="24"/>
                    </w:rPr>
                  </w:pPr>
                  <w:r>
                    <w:rPr>
                      <w:rFonts w:ascii="Times New Roman" w:hAnsi="Times New Roman"/>
                      <w:sz w:val="24"/>
                      <w:szCs w:val="24"/>
                    </w:rPr>
                    <w:t>Hooldajate eest  makstavad sotsiaalmaksud                          2021                   2022            2023</w:t>
                  </w:r>
                </w:p>
                <w:tbl>
                  <w:tblPr>
                    <w:tblW w:w="9853" w:type="dxa"/>
                    <w:tblCellMar>
                      <w:left w:w="10" w:type="dxa"/>
                      <w:right w:w="10" w:type="dxa"/>
                    </w:tblCellMar>
                    <w:tblLook w:val="04A0" w:firstRow="1" w:lastRow="0" w:firstColumn="1" w:lastColumn="0" w:noHBand="0" w:noVBand="1"/>
                  </w:tblPr>
                  <w:tblGrid>
                    <w:gridCol w:w="4944"/>
                    <w:gridCol w:w="1398"/>
                    <w:gridCol w:w="1398"/>
                    <w:gridCol w:w="1398"/>
                  </w:tblGrid>
                  <w:tr w:rsidR="000D6F9D" w14:paraId="5B2AEFA8" w14:textId="77777777" w:rsidTr="00123361">
                    <w:trPr>
                      <w:trHeight w:val="411"/>
                    </w:trPr>
                    <w:tc>
                      <w:tcPr>
                        <w:tcW w:w="5344" w:type="dxa"/>
                        <w:shd w:val="clear" w:color="auto" w:fill="auto"/>
                        <w:noWrap/>
                        <w:tcMar>
                          <w:top w:w="0" w:type="dxa"/>
                          <w:left w:w="70" w:type="dxa"/>
                          <w:bottom w:w="0" w:type="dxa"/>
                          <w:right w:w="70" w:type="dxa"/>
                        </w:tcMar>
                        <w:vAlign w:val="bottom"/>
                      </w:tcPr>
                      <w:p w14:paraId="248366A4" w14:textId="77777777" w:rsidR="000D6F9D" w:rsidRDefault="000D6F9D" w:rsidP="000D6F9D">
                        <w:pPr>
                          <w:spacing w:after="0"/>
                          <w:jc w:val="both"/>
                          <w:rPr>
                            <w:rFonts w:ascii="Times New Roman" w:eastAsia="Times New Roman" w:hAnsi="Times New Roman"/>
                            <w:i/>
                            <w:iCs/>
                            <w:sz w:val="24"/>
                            <w:szCs w:val="24"/>
                            <w:lang w:eastAsia="et-EE"/>
                          </w:rPr>
                        </w:pPr>
                        <w:r>
                          <w:rPr>
                            <w:rFonts w:ascii="Times New Roman" w:eastAsia="Times New Roman" w:hAnsi="Times New Roman"/>
                            <w:i/>
                            <w:iCs/>
                            <w:sz w:val="24"/>
                            <w:szCs w:val="24"/>
                            <w:lang w:eastAsia="et-EE"/>
                          </w:rPr>
                          <w:t>Erijuhtudel riigi poolt makstavad maksud</w:t>
                        </w:r>
                      </w:p>
                    </w:tc>
                    <w:tc>
                      <w:tcPr>
                        <w:tcW w:w="1503" w:type="dxa"/>
                        <w:shd w:val="clear" w:color="auto" w:fill="auto"/>
                        <w:noWrap/>
                        <w:tcMar>
                          <w:top w:w="0" w:type="dxa"/>
                          <w:left w:w="70" w:type="dxa"/>
                          <w:bottom w:w="0" w:type="dxa"/>
                          <w:right w:w="70" w:type="dxa"/>
                        </w:tcMar>
                        <w:vAlign w:val="bottom"/>
                      </w:tcPr>
                      <w:p w14:paraId="600564DD" w14:textId="77777777" w:rsidR="000D6F9D" w:rsidRDefault="000D6F9D" w:rsidP="000D6F9D">
                        <w:pPr>
                          <w:spacing w:after="0"/>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42 363,07</w:t>
                        </w:r>
                      </w:p>
                    </w:tc>
                    <w:tc>
                      <w:tcPr>
                        <w:tcW w:w="1503" w:type="dxa"/>
                        <w:shd w:val="clear" w:color="auto" w:fill="auto"/>
                        <w:noWrap/>
                        <w:tcMar>
                          <w:top w:w="0" w:type="dxa"/>
                          <w:left w:w="70" w:type="dxa"/>
                          <w:bottom w:w="0" w:type="dxa"/>
                          <w:right w:w="70" w:type="dxa"/>
                        </w:tcMar>
                        <w:vAlign w:val="bottom"/>
                      </w:tcPr>
                      <w:p w14:paraId="49FB5078" w14:textId="77777777" w:rsidR="000D6F9D" w:rsidRDefault="000D6F9D" w:rsidP="000D6F9D">
                        <w:pPr>
                          <w:spacing w:after="0"/>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41 900,65</w:t>
                        </w:r>
                      </w:p>
                    </w:tc>
                    <w:tc>
                      <w:tcPr>
                        <w:tcW w:w="1503" w:type="dxa"/>
                        <w:shd w:val="clear" w:color="auto" w:fill="auto"/>
                        <w:noWrap/>
                        <w:tcMar>
                          <w:top w:w="0" w:type="dxa"/>
                          <w:left w:w="70" w:type="dxa"/>
                          <w:bottom w:w="0" w:type="dxa"/>
                          <w:right w:w="70" w:type="dxa"/>
                        </w:tcMar>
                        <w:vAlign w:val="bottom"/>
                      </w:tcPr>
                      <w:p w14:paraId="494AF1CC" w14:textId="77777777" w:rsidR="000D6F9D" w:rsidRDefault="000D6F9D" w:rsidP="000D6F9D">
                        <w:pPr>
                          <w:spacing w:after="0"/>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51 102,85</w:t>
                        </w:r>
                      </w:p>
                    </w:tc>
                  </w:tr>
                </w:tbl>
                <w:p w14:paraId="1938E3FD" w14:textId="77777777" w:rsidR="000D6F9D" w:rsidRDefault="000D6F9D" w:rsidP="000D6F9D">
                  <w:pPr>
                    <w:shd w:val="clear" w:color="auto" w:fill="FFFFFF"/>
                    <w:spacing w:after="0"/>
                    <w:jc w:val="both"/>
                    <w:rPr>
                      <w:rFonts w:ascii="Times New Roman" w:hAnsi="Times New Roman"/>
                      <w:sz w:val="24"/>
                      <w:szCs w:val="24"/>
                    </w:rPr>
                  </w:pPr>
                </w:p>
                <w:p w14:paraId="368F203A"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Tapa vallas on 01.04.2024 seisuga:</w:t>
                  </w:r>
                </w:p>
                <w:p w14:paraId="2BD41734"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Puudega täisealisi inimesi  – 92</w:t>
                  </w:r>
                </w:p>
                <w:p w14:paraId="028B0055" w14:textId="77777777" w:rsidR="000D6F9D" w:rsidRDefault="000D6F9D" w:rsidP="000D6F9D">
                  <w:pPr>
                    <w:shd w:val="clear" w:color="auto" w:fill="FFFFFF"/>
                    <w:spacing w:after="0"/>
                    <w:jc w:val="both"/>
                    <w:rPr>
                      <w:rFonts w:ascii="Times New Roman" w:hAnsi="Times New Roman"/>
                      <w:sz w:val="24"/>
                      <w:szCs w:val="24"/>
                    </w:rPr>
                  </w:pPr>
                  <w:r>
                    <w:rPr>
                      <w:rFonts w:ascii="Times New Roman" w:hAnsi="Times New Roman"/>
                      <w:sz w:val="24"/>
                      <w:szCs w:val="24"/>
                    </w:rPr>
                    <w:t xml:space="preserve">Puudega lapsi - seisuga -161 </w:t>
                  </w:r>
                </w:p>
                <w:p w14:paraId="29987993" w14:textId="77777777" w:rsidR="000D6F9D" w:rsidRDefault="000D6F9D" w:rsidP="000D6F9D">
                  <w:pPr>
                    <w:shd w:val="clear" w:color="auto" w:fill="FFFFFF"/>
                    <w:spacing w:after="0"/>
                    <w:jc w:val="both"/>
                    <w:rPr>
                      <w:rFonts w:ascii="Times New Roman" w:hAnsi="Times New Roman"/>
                      <w:sz w:val="24"/>
                      <w:szCs w:val="24"/>
                    </w:rPr>
                  </w:pPr>
                  <w:bookmarkStart w:id="35" w:name="_Hlk159160438"/>
                </w:p>
                <w:p w14:paraId="597CB4D3" w14:textId="77777777" w:rsidR="000D6F9D" w:rsidRDefault="000D6F9D" w:rsidP="000D6F9D">
                  <w:pPr>
                    <w:shd w:val="clear" w:color="auto" w:fill="FFFFFF"/>
                    <w:spacing w:after="0"/>
                    <w:jc w:val="both"/>
                    <w:rPr>
                      <w:rFonts w:ascii="Times New Roman" w:hAnsi="Times New Roman"/>
                      <w:b/>
                      <w:bCs/>
                      <w:i/>
                      <w:iCs/>
                      <w:sz w:val="24"/>
                      <w:szCs w:val="24"/>
                    </w:rPr>
                  </w:pPr>
                  <w:r>
                    <w:rPr>
                      <w:rFonts w:ascii="Times New Roman" w:hAnsi="Times New Roman"/>
                      <w:b/>
                      <w:bCs/>
                      <w:i/>
                      <w:iCs/>
                      <w:sz w:val="24"/>
                      <w:szCs w:val="24"/>
                    </w:rPr>
                    <w:t>Tabel kehtiva määruse ja eelnõu võrdluse kohta. (Toetused)</w:t>
                  </w:r>
                </w:p>
                <w:bookmarkEnd w:id="35"/>
                <w:p w14:paraId="2031EAE1" w14:textId="77777777" w:rsidR="000D6F9D" w:rsidRDefault="000D6F9D" w:rsidP="000D6F9D">
                  <w:pPr>
                    <w:shd w:val="clear" w:color="auto" w:fill="FFFFFF"/>
                    <w:spacing w:after="0"/>
                    <w:jc w:val="both"/>
                    <w:rPr>
                      <w:rFonts w:ascii="Times New Roman" w:hAnsi="Times New Roman"/>
                      <w:sz w:val="24"/>
                      <w:szCs w:val="24"/>
                    </w:rPr>
                  </w:pPr>
                </w:p>
                <w:tbl>
                  <w:tblPr>
                    <w:tblW w:w="9016" w:type="dxa"/>
                    <w:tblCellMar>
                      <w:left w:w="10" w:type="dxa"/>
                      <w:right w:w="10" w:type="dxa"/>
                    </w:tblCellMar>
                    <w:tblLook w:val="04A0" w:firstRow="1" w:lastRow="0" w:firstColumn="1" w:lastColumn="0" w:noHBand="0" w:noVBand="1"/>
                  </w:tblPr>
                  <w:tblGrid>
                    <w:gridCol w:w="2221"/>
                    <w:gridCol w:w="2246"/>
                    <w:gridCol w:w="2316"/>
                    <w:gridCol w:w="2233"/>
                  </w:tblGrid>
                  <w:tr w:rsidR="000D6F9D" w14:paraId="71C7CBB0"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C869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toetus</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51CD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kehtiv</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F20F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Eelnõu</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18A6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märkus</w:t>
                        </w:r>
                      </w:p>
                    </w:tc>
                  </w:tr>
                  <w:tr w:rsidR="000D6F9D" w14:paraId="72FDFA83"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E0E3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Sünnitoetus</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3D70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10.   Sünnitoetus</w:t>
                        </w:r>
                      </w:p>
                      <w:p w14:paraId="6EEDF8B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Sünnitoetust (edaspidi toetus) makstakse lapse sünni korral.</w:t>
                        </w:r>
                      </w:p>
                      <w:p w14:paraId="3A6B935F" w14:textId="77777777" w:rsidR="000D6F9D" w:rsidRDefault="000D6F9D" w:rsidP="000D6F9D">
                        <w:pPr>
                          <w:spacing w:after="0"/>
                          <w:jc w:val="both"/>
                          <w:rPr>
                            <w:rFonts w:ascii="Times New Roman" w:hAnsi="Times New Roman"/>
                            <w:sz w:val="24"/>
                            <w:szCs w:val="24"/>
                          </w:rPr>
                        </w:pPr>
                      </w:p>
                      <w:p w14:paraId="4C0165F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11.   Õigustoetusele</w:t>
                        </w:r>
                      </w:p>
                      <w:p w14:paraId="6CB1DFB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xml:space="preserve">  Toetust makstakse ühele lapsevanemale või eestkostjale, kelle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järgne elukoht on Tapa vald ja sündinud lapse elukohaks on Eesti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esmakandena kantud Tapa vald.</w:t>
                        </w:r>
                      </w:p>
                      <w:p w14:paraId="7EE05CA6" w14:textId="77777777" w:rsidR="000D6F9D" w:rsidRDefault="000D6F9D" w:rsidP="000D6F9D">
                        <w:pPr>
                          <w:spacing w:after="0"/>
                          <w:jc w:val="both"/>
                          <w:rPr>
                            <w:rFonts w:ascii="Times New Roman" w:hAnsi="Times New Roman"/>
                            <w:sz w:val="24"/>
                            <w:szCs w:val="24"/>
                          </w:rPr>
                        </w:pPr>
                      </w:p>
                      <w:p w14:paraId="004F3F2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12.   Toetuse taotlemine ja maksmine</w:t>
                        </w:r>
                      </w:p>
                      <w:p w14:paraId="7B373FF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Toetuse saamiseks tuleb esitada ametiasutusele taotlus vastavalt korra §-le 5.</w:t>
                        </w:r>
                      </w:p>
                      <w:p w14:paraId="119ED848" w14:textId="77777777" w:rsidR="000D6F9D" w:rsidRDefault="000D6F9D" w:rsidP="000D6F9D">
                        <w:pPr>
                          <w:spacing w:after="0"/>
                          <w:jc w:val="both"/>
                          <w:rPr>
                            <w:rFonts w:ascii="Times New Roman" w:hAnsi="Times New Roman"/>
                            <w:sz w:val="24"/>
                            <w:szCs w:val="24"/>
                          </w:rPr>
                        </w:pPr>
                      </w:p>
                      <w:p w14:paraId="15DBFE5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Ametiasutus kontrollib toetuse saamise õigsust ning toetus kantakse taotleja taotluses märgitud arveldusarvele.</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88A8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8. Sünnitoetus</w:t>
                        </w:r>
                      </w:p>
                      <w:p w14:paraId="49A6FE6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Sünnitoetus on Tapa valla eelarvest lapse sünniga kaasnevate osaliste kulutuste katmiseks makstav ühekordne toetus.</w:t>
                        </w:r>
                      </w:p>
                      <w:p w14:paraId="2679EF49" w14:textId="77777777" w:rsidR="000D6F9D" w:rsidRDefault="000D6F9D" w:rsidP="000D6F9D">
                        <w:pPr>
                          <w:spacing w:after="0"/>
                          <w:jc w:val="both"/>
                          <w:rPr>
                            <w:rFonts w:ascii="Times New Roman" w:hAnsi="Times New Roman"/>
                            <w:sz w:val="24"/>
                            <w:szCs w:val="24"/>
                          </w:rPr>
                        </w:pPr>
                      </w:p>
                      <w:p w14:paraId="2EDD9CC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Toetust makstakse pärast lapse sünni registreerimist.</w:t>
                        </w:r>
                      </w:p>
                      <w:p w14:paraId="06D3A522" w14:textId="77777777" w:rsidR="000D6F9D" w:rsidRDefault="000D6F9D" w:rsidP="000D6F9D">
                        <w:pPr>
                          <w:spacing w:after="0"/>
                          <w:jc w:val="both"/>
                          <w:rPr>
                            <w:rFonts w:ascii="Times New Roman" w:hAnsi="Times New Roman"/>
                            <w:sz w:val="24"/>
                            <w:szCs w:val="24"/>
                          </w:rPr>
                        </w:pPr>
                      </w:p>
                      <w:p w14:paraId="0072B6F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Toetust makstakse ühele lapsevanemale või eestkostjale, kelle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järgne elukoht on Tapa vald ja sündinud lapse elukohaks on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esmakandena kantud Tapa vald.</w:t>
                        </w:r>
                      </w:p>
                      <w:p w14:paraId="4BE2ACC6" w14:textId="77777777" w:rsidR="000D6F9D" w:rsidRDefault="000D6F9D" w:rsidP="000D6F9D">
                        <w:pPr>
                          <w:spacing w:after="0"/>
                          <w:jc w:val="both"/>
                          <w:rPr>
                            <w:rFonts w:ascii="Times New Roman" w:hAnsi="Times New Roman"/>
                            <w:sz w:val="24"/>
                            <w:szCs w:val="24"/>
                          </w:rPr>
                        </w:pPr>
                      </w:p>
                      <w:p w14:paraId="520B0FD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 xml:space="preserve">Kui lapse vanem või vanemad ei täida perekonnaseadusest tulenevaid kohustusi, makstakse sünnitoetus lapse eestkostjale, lapse tegelikule hooldajale või hoolduspere vanemale. </w:t>
                        </w:r>
                      </w:p>
                      <w:p w14:paraId="0D6C2764" w14:textId="77777777" w:rsidR="000D6F9D" w:rsidRDefault="000D6F9D" w:rsidP="000D6F9D">
                        <w:pPr>
                          <w:spacing w:after="0"/>
                          <w:jc w:val="both"/>
                          <w:rPr>
                            <w:rFonts w:ascii="Times New Roman" w:hAnsi="Times New Roman"/>
                            <w:sz w:val="24"/>
                            <w:szCs w:val="24"/>
                          </w:rPr>
                        </w:pPr>
                      </w:p>
                      <w:p w14:paraId="092FF136" w14:textId="022847A9" w:rsidR="000D6F9D" w:rsidRDefault="000D6F9D" w:rsidP="000D6F9D">
                        <w:pPr>
                          <w:spacing w:after="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 Hoolduspere vanem ei pea olema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Tapa valla elanik, kui lapse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järgne elukoht</w:t>
                        </w:r>
                        <w:r w:rsidR="00822142">
                          <w:rPr>
                            <w:rFonts w:ascii="Times New Roman" w:hAnsi="Times New Roman"/>
                            <w:sz w:val="24"/>
                            <w:szCs w:val="24"/>
                          </w:rPr>
                          <w:t xml:space="preserve"> esmakandena</w:t>
                        </w:r>
                        <w:r>
                          <w:rPr>
                            <w:rFonts w:ascii="Times New Roman" w:hAnsi="Times New Roman"/>
                            <w:sz w:val="24"/>
                            <w:szCs w:val="24"/>
                          </w:rPr>
                          <w:t xml:space="preserve"> on Tapa vald.</w:t>
                        </w:r>
                      </w:p>
                      <w:p w14:paraId="0F455BD8" w14:textId="77777777" w:rsidR="000D6F9D" w:rsidRDefault="000D6F9D" w:rsidP="000D6F9D">
                        <w:pPr>
                          <w:spacing w:after="0"/>
                          <w:jc w:val="both"/>
                          <w:rPr>
                            <w:rFonts w:ascii="Times New Roman" w:hAnsi="Times New Roman"/>
                            <w:sz w:val="24"/>
                            <w:szCs w:val="24"/>
                          </w:rPr>
                        </w:pPr>
                      </w:p>
                      <w:p w14:paraId="72E11BE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proofErr w:type="spellStart"/>
                        <w:r>
                          <w:rPr>
                            <w:rFonts w:ascii="Times New Roman" w:hAnsi="Times New Roman"/>
                            <w:sz w:val="24"/>
                            <w:szCs w:val="24"/>
                          </w:rPr>
                          <w:t>Mitmikute</w:t>
                        </w:r>
                        <w:proofErr w:type="spellEnd"/>
                        <w:r>
                          <w:rPr>
                            <w:rFonts w:ascii="Times New Roman" w:hAnsi="Times New Roman"/>
                            <w:sz w:val="24"/>
                            <w:szCs w:val="24"/>
                          </w:rPr>
                          <w:t xml:space="preserve"> sünni puhul makstakse toetust iga lapse eest. </w:t>
                        </w:r>
                      </w:p>
                      <w:p w14:paraId="40F91E40" w14:textId="77777777" w:rsidR="000D6F9D" w:rsidRDefault="000D6F9D" w:rsidP="000D6F9D">
                        <w:pPr>
                          <w:spacing w:after="0"/>
                          <w:jc w:val="both"/>
                          <w:rPr>
                            <w:rFonts w:ascii="Times New Roman" w:hAnsi="Times New Roman"/>
                            <w:sz w:val="24"/>
                            <w:szCs w:val="24"/>
                          </w:rPr>
                        </w:pPr>
                      </w:p>
                      <w:p w14:paraId="300A5E4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(7) Toetuse saamiseks esitab lapsevanem kirjaliku taotluse kolm kuu jooksul alates sünni registreerimisest.</w:t>
                        </w:r>
                      </w:p>
                      <w:p w14:paraId="18CFD29D" w14:textId="77777777" w:rsidR="000D6F9D" w:rsidRDefault="000D6F9D" w:rsidP="000D6F9D">
                        <w:pPr>
                          <w:spacing w:after="0"/>
                          <w:jc w:val="both"/>
                          <w:rPr>
                            <w:rFonts w:ascii="Times New Roman" w:hAnsi="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F9E6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xml:space="preserve">Eelnõus on täpsustatud toetuse eesmärki ning kes on õigustatud saama ning on lisatud, et kuni 3 kuu jooksul saab esitada sünnitoetuse </w:t>
                        </w:r>
                        <w:r>
                          <w:rPr>
                            <w:rFonts w:ascii="Times New Roman" w:hAnsi="Times New Roman"/>
                            <w:sz w:val="24"/>
                            <w:szCs w:val="24"/>
                          </w:rPr>
                          <w:lastRenderedPageBreak/>
                          <w:t xml:space="preserve">taotluse. </w:t>
                        </w:r>
                      </w:p>
                    </w:tc>
                  </w:tr>
                  <w:tr w:rsidR="000D6F9D" w14:paraId="65DFE900"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6CE7" w14:textId="77777777" w:rsidR="000D6F9D" w:rsidRDefault="000D6F9D" w:rsidP="000D6F9D">
                        <w:pPr>
                          <w:rPr>
                            <w:rFonts w:ascii="Times New Roman" w:hAnsi="Times New Roman"/>
                            <w:sz w:val="24"/>
                            <w:szCs w:val="24"/>
                          </w:rPr>
                        </w:pPr>
                        <w:r>
                          <w:rPr>
                            <w:rFonts w:ascii="Times New Roman" w:hAnsi="Times New Roman"/>
                            <w:sz w:val="24"/>
                            <w:szCs w:val="24"/>
                          </w:rPr>
                          <w:lastRenderedPageBreak/>
                          <w:t>Ranitsatoetus</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E906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13.   Ranitsatoetus</w:t>
                        </w:r>
                      </w:p>
                      <w:p w14:paraId="7E56283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Ranitsatoetus (edaspidi toetus) on lapse põhihariduse omandamise alustamise toetus.</w:t>
                        </w:r>
                      </w:p>
                      <w:p w14:paraId="4A50ADCD" w14:textId="77777777" w:rsidR="000D6F9D" w:rsidRDefault="000D6F9D" w:rsidP="000D6F9D">
                        <w:pPr>
                          <w:spacing w:after="0"/>
                          <w:jc w:val="both"/>
                          <w:rPr>
                            <w:rFonts w:ascii="Times New Roman" w:hAnsi="Times New Roman"/>
                            <w:sz w:val="24"/>
                            <w:szCs w:val="24"/>
                          </w:rPr>
                        </w:pPr>
                      </w:p>
                      <w:p w14:paraId="14286EC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14.   Õigustoetusele</w:t>
                        </w:r>
                      </w:p>
                      <w:p w14:paraId="6E2DE7C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Toetust makstakse ühele lapsevanemale, eestkostjale või hooldajale, kui lapse elukoht Eesti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on Tapa vald.</w:t>
                        </w:r>
                      </w:p>
                      <w:p w14:paraId="7221E5A7" w14:textId="77777777" w:rsidR="000D6F9D" w:rsidRDefault="000D6F9D" w:rsidP="000D6F9D">
                        <w:pPr>
                          <w:spacing w:after="0"/>
                          <w:jc w:val="both"/>
                          <w:rPr>
                            <w:rFonts w:ascii="Times New Roman" w:hAnsi="Times New Roman"/>
                            <w:sz w:val="24"/>
                            <w:szCs w:val="24"/>
                          </w:rPr>
                        </w:pPr>
                      </w:p>
                      <w:p w14:paraId="19743D9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15.   Toetuse maksmine</w:t>
                        </w:r>
                      </w:p>
                      <w:p w14:paraId="1B6AADE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Toetus määratakse Tapa valla koolide poolt ametiasutusele esitatud koolikohustuslike laste nimekirjade alusel jooksva aasta 10. septembri seisuga.</w:t>
                        </w:r>
                      </w:p>
                      <w:p w14:paraId="669F5D86" w14:textId="77777777" w:rsidR="000D6F9D" w:rsidRDefault="000D6F9D" w:rsidP="000D6F9D">
                        <w:pPr>
                          <w:spacing w:after="0"/>
                          <w:jc w:val="both"/>
                          <w:rPr>
                            <w:rFonts w:ascii="Times New Roman" w:hAnsi="Times New Roman"/>
                            <w:sz w:val="24"/>
                            <w:szCs w:val="24"/>
                          </w:rPr>
                        </w:pPr>
                      </w:p>
                      <w:p w14:paraId="0AD3C44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Toetust on õigus saada ka juhul, kui laps ei asu õppima Tapa valla kooli erivajaduse tõttu või on </w:t>
                        </w:r>
                        <w:r>
                          <w:rPr>
                            <w:rFonts w:ascii="Times New Roman" w:hAnsi="Times New Roman"/>
                            <w:sz w:val="24"/>
                            <w:szCs w:val="24"/>
                          </w:rPr>
                          <w:lastRenderedPageBreak/>
                          <w:t>vallavalitsuse poolt suunatud õppima väljaspool Tapa valda asuvasse kooli ning lapsevanem esitab toetuse saamiseks taotluse vastavalt korra §-le 5.</w:t>
                        </w:r>
                      </w:p>
                      <w:p w14:paraId="791CE500" w14:textId="77777777" w:rsidR="000D6F9D" w:rsidRDefault="000D6F9D" w:rsidP="000D6F9D">
                        <w:pPr>
                          <w:spacing w:after="0"/>
                          <w:jc w:val="both"/>
                          <w:rPr>
                            <w:rFonts w:ascii="Times New Roman" w:hAnsi="Times New Roman"/>
                            <w:sz w:val="24"/>
                            <w:szCs w:val="24"/>
                          </w:rPr>
                        </w:pPr>
                      </w:p>
                      <w:p w14:paraId="648A26B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(3) Ametiasutus kontrollib toetuse saamise õigsust ning toetus kantakse saaja arveldusarvele.</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BFBB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(1) Ranitsatoetus on rahaline toetus, mida makstakse osaliste kulude katmiseks esimesse klassi mineva lapse vanemale, eestkostjale või hooldusperele.</w:t>
                        </w:r>
                      </w:p>
                      <w:p w14:paraId="37F589E1" w14:textId="77777777" w:rsidR="000D6F9D" w:rsidRDefault="000D6F9D" w:rsidP="000D6F9D">
                        <w:pPr>
                          <w:spacing w:after="0"/>
                          <w:jc w:val="both"/>
                          <w:rPr>
                            <w:rFonts w:ascii="Times New Roman" w:hAnsi="Times New Roman"/>
                            <w:sz w:val="24"/>
                            <w:szCs w:val="24"/>
                          </w:rPr>
                        </w:pPr>
                      </w:p>
                      <w:p w14:paraId="61B75F1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 Toetust makstakse Tapa valla munitsipaalkooli esimesse klassi astuva õpilase eest.</w:t>
                        </w:r>
                      </w:p>
                      <w:p w14:paraId="52C8EEB2" w14:textId="77777777" w:rsidR="000D6F9D" w:rsidRDefault="000D6F9D" w:rsidP="000D6F9D">
                        <w:pPr>
                          <w:spacing w:after="0"/>
                          <w:jc w:val="both"/>
                          <w:rPr>
                            <w:rFonts w:ascii="Times New Roman" w:hAnsi="Times New Roman"/>
                            <w:sz w:val="24"/>
                            <w:szCs w:val="24"/>
                          </w:rPr>
                        </w:pPr>
                      </w:p>
                      <w:p w14:paraId="0179F29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 Kui vanem ei täida perekonnaseadusest tulenevaid kohustusi, makstakse toetus lapse eestkostjale või lapse tegelikule hooldajale.</w:t>
                        </w:r>
                      </w:p>
                      <w:p w14:paraId="3E5D439B" w14:textId="77777777" w:rsidR="000D6F9D" w:rsidRDefault="000D6F9D" w:rsidP="000D6F9D">
                        <w:pPr>
                          <w:spacing w:after="0"/>
                          <w:jc w:val="both"/>
                          <w:rPr>
                            <w:rFonts w:ascii="Times New Roman" w:hAnsi="Times New Roman"/>
                            <w:sz w:val="24"/>
                            <w:szCs w:val="24"/>
                          </w:rPr>
                        </w:pPr>
                      </w:p>
                      <w:p w14:paraId="1AF7719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(4) Lapse üks vanem või eestkostja ja kooli minev laps peavad olema toetuse taotlemisel ja lapse kooli minemise aasta 1. septembri seisuga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Tapa valla </w:t>
                        </w:r>
                        <w:proofErr w:type="spellStart"/>
                        <w:r>
                          <w:rPr>
                            <w:rFonts w:ascii="Times New Roman" w:hAnsi="Times New Roman"/>
                            <w:sz w:val="24"/>
                            <w:szCs w:val="24"/>
                          </w:rPr>
                          <w:t>ela-nikud</w:t>
                        </w:r>
                        <w:proofErr w:type="spellEnd"/>
                        <w:r>
                          <w:rPr>
                            <w:rFonts w:ascii="Times New Roman" w:hAnsi="Times New Roman"/>
                            <w:sz w:val="24"/>
                            <w:szCs w:val="24"/>
                          </w:rPr>
                          <w:t>.</w:t>
                        </w:r>
                      </w:p>
                      <w:p w14:paraId="21CDA2D2" w14:textId="77777777" w:rsidR="000D6F9D" w:rsidRDefault="000D6F9D" w:rsidP="000D6F9D">
                        <w:pPr>
                          <w:spacing w:after="0"/>
                          <w:jc w:val="both"/>
                          <w:rPr>
                            <w:rFonts w:ascii="Times New Roman" w:hAnsi="Times New Roman"/>
                            <w:sz w:val="24"/>
                            <w:szCs w:val="24"/>
                          </w:rPr>
                        </w:pPr>
                      </w:p>
                      <w:p w14:paraId="68EC1A8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(5) Toetuse määramisel võetakse </w:t>
                        </w:r>
                        <w:r>
                          <w:rPr>
                            <w:rFonts w:ascii="Times New Roman" w:hAnsi="Times New Roman"/>
                            <w:sz w:val="24"/>
                            <w:szCs w:val="24"/>
                          </w:rPr>
                          <w:lastRenderedPageBreak/>
                          <w:t>aluseks koolide esitatud 1. klassi õpilaste nimekirjad 10. septembri seisuga.</w:t>
                        </w:r>
                      </w:p>
                      <w:p w14:paraId="44C23E0D" w14:textId="77777777" w:rsidR="000D6F9D" w:rsidRDefault="000D6F9D" w:rsidP="000D6F9D">
                        <w:pPr>
                          <w:spacing w:after="0"/>
                          <w:jc w:val="both"/>
                          <w:rPr>
                            <w:rFonts w:ascii="Times New Roman" w:hAnsi="Times New Roman"/>
                            <w:sz w:val="24"/>
                            <w:szCs w:val="24"/>
                          </w:rPr>
                        </w:pPr>
                      </w:p>
                      <w:p w14:paraId="6AD35B7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(6) Toetust on õigus saada ka juhul, kui laps ei asu õppima Tapa valla kooli erivajaduse tõttu või on vallavalitsuse poolt suunatud õppima väljaspool Tapa valda asuvasse kooli ning lapsevanem esitab toetuse saamiseks taotluse, milles märgitakse lisaks lapse andmed ja kooli nimetus ning esitatakse koolitõend. Taotlus toetuse maksmiseks tuleb esitada õppeaasta algusest kolme kuu jooksul.</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9409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Eelnõus täpsustatud toetuse eesmärki ja erivajadusega laste vanematele makstavatele lapsevanemale ranitsatoetust.</w:t>
                        </w:r>
                      </w:p>
                    </w:tc>
                  </w:tr>
                  <w:tr w:rsidR="000D6F9D" w14:paraId="347C1BF5"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A806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Matusetoetus</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D2D0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16.   Matusetoetus</w:t>
                        </w:r>
                      </w:p>
                      <w:p w14:paraId="4C568E6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Matusetoetus (edaspidi toetus) on Tapa valla registris olnud isiku matuse kulude osaliseks kompenseerimiseks makstav toetus.</w:t>
                        </w:r>
                      </w:p>
                      <w:p w14:paraId="2FA14235" w14:textId="77777777" w:rsidR="000D6F9D" w:rsidRDefault="000D6F9D" w:rsidP="000D6F9D">
                        <w:pPr>
                          <w:spacing w:after="0"/>
                          <w:jc w:val="both"/>
                          <w:rPr>
                            <w:rFonts w:ascii="Times New Roman" w:hAnsi="Times New Roman"/>
                            <w:sz w:val="24"/>
                            <w:szCs w:val="24"/>
                          </w:rPr>
                        </w:pPr>
                      </w:p>
                      <w:p w14:paraId="5875C7B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17.   Õigustoetusele</w:t>
                        </w:r>
                      </w:p>
                      <w:p w14:paraId="397B96D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Toetus makstakse ühele matuse korraldamisega seotud füüsilisele isikule.</w:t>
                        </w:r>
                      </w:p>
                      <w:p w14:paraId="55577EE4" w14:textId="77777777" w:rsidR="000D6F9D" w:rsidRDefault="000D6F9D" w:rsidP="000D6F9D">
                        <w:pPr>
                          <w:spacing w:after="0"/>
                          <w:jc w:val="both"/>
                          <w:rPr>
                            <w:rFonts w:ascii="Times New Roman" w:hAnsi="Times New Roman"/>
                            <w:sz w:val="24"/>
                            <w:szCs w:val="24"/>
                          </w:rPr>
                        </w:pPr>
                      </w:p>
                      <w:p w14:paraId="18ABCC2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xml:space="preserve">  (2) Kui matusekorraldajaid on mitu, peavad matusega seotud kulusid teinud isikud kokku leppima, kes kulu teinud isikutest taotleb matusetoetust.</w:t>
                        </w:r>
                      </w:p>
                      <w:p w14:paraId="11C45136" w14:textId="77777777" w:rsidR="000D6F9D" w:rsidRDefault="000D6F9D" w:rsidP="000D6F9D">
                        <w:pPr>
                          <w:spacing w:after="0"/>
                          <w:jc w:val="both"/>
                          <w:rPr>
                            <w:rFonts w:ascii="Times New Roman" w:hAnsi="Times New Roman"/>
                            <w:sz w:val="24"/>
                            <w:szCs w:val="24"/>
                          </w:rPr>
                        </w:pPr>
                      </w:p>
                      <w:p w14:paraId="336C31F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(3) Toetust on võimalik taotleda kolme kuu jooksul pärast surmakande koostamist.</w:t>
                        </w:r>
                      </w:p>
                      <w:p w14:paraId="58C50CFE" w14:textId="77777777" w:rsidR="000D6F9D" w:rsidRDefault="000D6F9D" w:rsidP="000D6F9D">
                        <w:pPr>
                          <w:spacing w:after="0"/>
                          <w:jc w:val="both"/>
                          <w:rPr>
                            <w:rFonts w:ascii="Times New Roman" w:hAnsi="Times New Roman"/>
                            <w:sz w:val="24"/>
                            <w:szCs w:val="24"/>
                          </w:rPr>
                        </w:pPr>
                      </w:p>
                      <w:p w14:paraId="1A9064B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18.   Toetus taotlemine ja maksmine</w:t>
                        </w:r>
                      </w:p>
                      <w:p w14:paraId="3073637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Toetuse saamiseks esitab matusekorraldaja ametiasutusele taotluse vastavalt korra §-le 5.</w:t>
                        </w:r>
                      </w:p>
                      <w:p w14:paraId="55BAC608" w14:textId="77777777" w:rsidR="000D6F9D" w:rsidRDefault="000D6F9D" w:rsidP="000D6F9D">
                        <w:pPr>
                          <w:spacing w:after="0"/>
                          <w:jc w:val="both"/>
                          <w:rPr>
                            <w:rFonts w:ascii="Times New Roman" w:hAnsi="Times New Roman"/>
                            <w:sz w:val="24"/>
                            <w:szCs w:val="24"/>
                          </w:rPr>
                        </w:pPr>
                      </w:p>
                      <w:p w14:paraId="794C14E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Ametiasutus kontrollib toetuse saamise õigsust ning toetus kantakse taotleja arveldusarvele.</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A75E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10 Matusetoetus</w:t>
                        </w:r>
                      </w:p>
                      <w:p w14:paraId="501ACBC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Matusetoetus on valla eelarvest matuse korraldamisega kaasnevate kulude katmiseks makstav ühekordne toetus.</w:t>
                        </w:r>
                      </w:p>
                      <w:p w14:paraId="2F07900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 Toetust ei maksta:</w:t>
                        </w:r>
                      </w:p>
                      <w:p w14:paraId="502DC32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kohtu poolt isiku surnuks tunnistamise korral;</w:t>
                        </w:r>
                      </w:p>
                      <w:p w14:paraId="06A54C4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kui matuse korraldamise kõik kulud on hüvitatud seaduse või muu õigusakti alusel täies </w:t>
                        </w:r>
                        <w:r>
                          <w:rPr>
                            <w:rFonts w:ascii="Times New Roman" w:hAnsi="Times New Roman"/>
                            <w:sz w:val="24"/>
                            <w:szCs w:val="24"/>
                          </w:rPr>
                          <w:lastRenderedPageBreak/>
                          <w:t xml:space="preserve">ulatuses riigieelarvest. </w:t>
                        </w:r>
                      </w:p>
                      <w:p w14:paraId="0E6BD26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Toetust makstakse matuse korraldajale isiku surma korral, kelle viimane elukoht Eesti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oli Tapa vald.</w:t>
                        </w:r>
                      </w:p>
                      <w:p w14:paraId="5972888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Kui matusekorraldajaid on mitu, peavad matusega seotud kulusid teinud isikud kokku leppima, kes kulu teinud isikutest taotleb toetust.</w:t>
                        </w:r>
                      </w:p>
                      <w:p w14:paraId="19EBE90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Taotlus toetuse saamiseks tuleb esitada kolme kuu jooksul lahkunu surmapäevast </w:t>
                        </w:r>
                        <w:proofErr w:type="spellStart"/>
                        <w:r>
                          <w:rPr>
                            <w:rFonts w:ascii="Times New Roman" w:hAnsi="Times New Roman"/>
                            <w:sz w:val="24"/>
                            <w:szCs w:val="24"/>
                          </w:rPr>
                          <w:t>arva-tes</w:t>
                        </w:r>
                        <w:proofErr w:type="spellEnd"/>
                        <w:r>
                          <w:rPr>
                            <w:rFonts w:ascii="Times New Roman" w:hAnsi="Times New Roman"/>
                            <w:sz w:val="24"/>
                            <w:szCs w:val="24"/>
                          </w:rPr>
                          <w:t>.</w:t>
                        </w:r>
                      </w:p>
                      <w:p w14:paraId="0A585AF0" w14:textId="77777777" w:rsidR="000D6F9D" w:rsidRDefault="000D6F9D" w:rsidP="000D6F9D">
                        <w:pPr>
                          <w:spacing w:after="0"/>
                          <w:jc w:val="both"/>
                          <w:rPr>
                            <w:rFonts w:ascii="Times New Roman" w:hAnsi="Times New Roman"/>
                            <w:sz w:val="24"/>
                            <w:szCs w:val="24"/>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55A0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Eelnõus täpsustatud toetuse eesmärki ning millal ei maksta matusetoetust.</w:t>
                        </w:r>
                      </w:p>
                    </w:tc>
                  </w:tr>
                  <w:tr w:rsidR="000D6F9D" w14:paraId="1770D251"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9564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Eaka sünnipäev </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EC3B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25.   Eaka sünnipäevatoetus</w:t>
                        </w:r>
                      </w:p>
                      <w:p w14:paraId="2A26537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Eaka sünnipäevatoetus (edaspidi toetus) on Tapa valla eelarvest eakale isikule sünnipäeva puhul makstav toetus. Sünnipäevatoetuse moodustab sünnipäeva toetus, õnnitluskaart ja lilled.</w:t>
                        </w:r>
                      </w:p>
                      <w:p w14:paraId="1B5CC0D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[RT IV, 29.03.2019, 63 - jõust. 01.04.2019]</w:t>
                        </w:r>
                      </w:p>
                      <w:p w14:paraId="505FC6CF" w14:textId="77777777" w:rsidR="000D6F9D" w:rsidRDefault="000D6F9D" w:rsidP="000D6F9D">
                        <w:pPr>
                          <w:spacing w:after="0"/>
                          <w:jc w:val="both"/>
                          <w:rPr>
                            <w:rFonts w:ascii="Times New Roman" w:hAnsi="Times New Roman"/>
                            <w:sz w:val="24"/>
                            <w:szCs w:val="24"/>
                          </w:rPr>
                        </w:pPr>
                      </w:p>
                      <w:p w14:paraId="055ADBF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26.   Õigus toetusele</w:t>
                        </w:r>
                      </w:p>
                      <w:p w14:paraId="09B4D09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Toetust on õigus saada isikul tema 80. ja 85. sünnipäeva puhul ning alates 90. eluaastast iga sünnipäeva puhul, kui tema elukohaks on Eesti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Tapa vald.</w:t>
                        </w:r>
                      </w:p>
                      <w:p w14:paraId="78B23BF7" w14:textId="77777777" w:rsidR="000D6F9D" w:rsidRDefault="000D6F9D" w:rsidP="000D6F9D">
                        <w:pPr>
                          <w:spacing w:after="0"/>
                          <w:jc w:val="both"/>
                          <w:rPr>
                            <w:rFonts w:ascii="Times New Roman" w:hAnsi="Times New Roman"/>
                            <w:sz w:val="24"/>
                            <w:szCs w:val="24"/>
                          </w:rPr>
                        </w:pPr>
                      </w:p>
                      <w:p w14:paraId="68B3652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27.   Eaka sünnipäevatoetuse maksmine</w:t>
                        </w:r>
                      </w:p>
                      <w:p w14:paraId="453C245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Toetuse kättetoimetamise korraldab vallavalitsus.</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C018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xml:space="preserve">  § 11. Eaka sünnipäevatoetus</w:t>
                        </w:r>
                      </w:p>
                      <w:p w14:paraId="11E2F6D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Eaka sünnipäevatoetus (edaspidi toetus) on Tapa valla eelarvest eakale isikule </w:t>
                        </w:r>
                        <w:proofErr w:type="spellStart"/>
                        <w:r>
                          <w:rPr>
                            <w:rFonts w:ascii="Times New Roman" w:hAnsi="Times New Roman"/>
                            <w:sz w:val="24"/>
                            <w:szCs w:val="24"/>
                          </w:rPr>
                          <w:t>sünni-päeva</w:t>
                        </w:r>
                        <w:proofErr w:type="spellEnd"/>
                        <w:r>
                          <w:rPr>
                            <w:rFonts w:ascii="Times New Roman" w:hAnsi="Times New Roman"/>
                            <w:sz w:val="24"/>
                            <w:szCs w:val="24"/>
                          </w:rPr>
                          <w:t xml:space="preserve"> puhul makstav mitteperioodiline toetus. Toetuse moodustab sünnipäeva toetus, õnnitluskaart ja lilled.</w:t>
                        </w:r>
                      </w:p>
                      <w:p w14:paraId="4B24D12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 Toetust on </w:t>
                        </w:r>
                        <w:r>
                          <w:rPr>
                            <w:rFonts w:ascii="Times New Roman" w:hAnsi="Times New Roman"/>
                            <w:sz w:val="24"/>
                            <w:szCs w:val="24"/>
                          </w:rPr>
                          <w:lastRenderedPageBreak/>
                          <w:t xml:space="preserve">õigus saada isikul tema 80. ja 85. sünnipäeva puhul ning alates 90. eluaastast iga sünnipäeva puhul, kui tema elukohaks on Eesti </w:t>
                        </w:r>
                        <w:proofErr w:type="spellStart"/>
                        <w:r>
                          <w:rPr>
                            <w:rFonts w:ascii="Times New Roman" w:hAnsi="Times New Roman"/>
                            <w:sz w:val="24"/>
                            <w:szCs w:val="24"/>
                          </w:rPr>
                          <w:t>rahvastikuregistri</w:t>
                        </w:r>
                        <w:proofErr w:type="spellEnd"/>
                        <w:r>
                          <w:rPr>
                            <w:rFonts w:ascii="Times New Roman" w:hAnsi="Times New Roman"/>
                            <w:sz w:val="24"/>
                            <w:szCs w:val="24"/>
                          </w:rPr>
                          <w:t xml:space="preserve"> andmetel Tapa vald. </w:t>
                        </w:r>
                      </w:p>
                      <w:p w14:paraId="5E77A0D9" w14:textId="1FC32BD6" w:rsidR="000D6F9D" w:rsidRDefault="000D6F9D" w:rsidP="000D6F9D">
                        <w:pPr>
                          <w:spacing w:after="0"/>
                          <w:jc w:val="both"/>
                          <w:rPr>
                            <w:rFonts w:ascii="Times New Roman" w:hAnsi="Times New Roman"/>
                            <w:sz w:val="24"/>
                            <w:szCs w:val="24"/>
                          </w:rPr>
                        </w:pPr>
                        <w:r>
                          <w:rPr>
                            <w:rFonts w:ascii="Times New Roman" w:hAnsi="Times New Roman"/>
                            <w:sz w:val="24"/>
                            <w:szCs w:val="24"/>
                          </w:rPr>
                          <w:t>(3)</w:t>
                        </w:r>
                        <w:r w:rsidR="0096500B" w:rsidRPr="0096500B">
                          <w:rPr>
                            <w:rFonts w:ascii="Times New Roman" w:hAnsi="Times New Roman"/>
                            <w:sz w:val="24"/>
                            <w:szCs w:val="24"/>
                          </w:rPr>
                          <w:t xml:space="preserve"> </w:t>
                        </w:r>
                        <w:r w:rsidR="00B92304" w:rsidRPr="0096500B">
                          <w:rPr>
                            <w:rFonts w:ascii="Times New Roman" w:hAnsi="Times New Roman"/>
                            <w:sz w:val="24"/>
                            <w:szCs w:val="24"/>
                          </w:rPr>
                          <w:t>Alates aastast 2025 on toetust õigus saada isikul lisaks lõikes 2 sätestatud juhul ja tingimusel ka tema 75-nda sünnipäeva puhul.</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2981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Eelnõus lisatud, et alates 2025 rakendub toetus ka 75 sünnipäeva tähistatavatele eakatele .</w:t>
                        </w:r>
                      </w:p>
                    </w:tc>
                  </w:tr>
                  <w:tr w:rsidR="000D6F9D" w14:paraId="6D11B745"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136D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Hooldajatoetus</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249B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19.   Hooldajatoetus</w:t>
                        </w:r>
                      </w:p>
                      <w:p w14:paraId="32321F3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Hooldajatoetus (edaspidi toetus) on raske või sügava puudega isiku hooldamise toetamiseks makstav perioodiline toetus.</w:t>
                        </w:r>
                      </w:p>
                      <w:p w14:paraId="47E42386" w14:textId="77777777" w:rsidR="000D6F9D" w:rsidRDefault="000D6F9D" w:rsidP="000D6F9D">
                        <w:pPr>
                          <w:spacing w:after="0"/>
                          <w:jc w:val="both"/>
                          <w:rPr>
                            <w:rFonts w:ascii="Times New Roman" w:hAnsi="Times New Roman"/>
                            <w:sz w:val="24"/>
                            <w:szCs w:val="24"/>
                          </w:rPr>
                        </w:pPr>
                      </w:p>
                      <w:p w14:paraId="16339B6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20.   Õigustoetusele</w:t>
                        </w:r>
                      </w:p>
                      <w:p w14:paraId="54DDA27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Toetust on õigus saada raske või sügava puudega isiku hooldajal, kui on samaaegselt täidetud alljärgnevad tingimused:</w:t>
                        </w:r>
                      </w:p>
                      <w:p w14:paraId="55ADDC0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hooldatav vajab oma puude tõttu igapäevast </w:t>
                        </w:r>
                        <w:r>
                          <w:rPr>
                            <w:rFonts w:ascii="Times New Roman" w:hAnsi="Times New Roman"/>
                            <w:sz w:val="24"/>
                            <w:szCs w:val="24"/>
                          </w:rPr>
                          <w:lastRenderedPageBreak/>
                          <w:t>juhendamist ja järelevalvet;</w:t>
                        </w:r>
                      </w:p>
                      <w:p w14:paraId="09E013D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hooldatava abivajaduse tõttu ei ole hooldajal võimalik täistööajaga tööle asuda.</w:t>
                        </w:r>
                      </w:p>
                      <w:p w14:paraId="74656076" w14:textId="77777777" w:rsidR="000D6F9D" w:rsidRDefault="000D6F9D" w:rsidP="000D6F9D">
                        <w:pPr>
                          <w:spacing w:after="0"/>
                          <w:jc w:val="both"/>
                          <w:rPr>
                            <w:rFonts w:ascii="Times New Roman" w:hAnsi="Times New Roman"/>
                            <w:sz w:val="24"/>
                            <w:szCs w:val="24"/>
                          </w:rPr>
                        </w:pPr>
                      </w:p>
                      <w:p w14:paraId="703294C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21.   Toetuse taotlemine ja maksmine</w:t>
                        </w:r>
                      </w:p>
                      <w:p w14:paraId="5F81ED7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Toetuse saamiseks esitab hooldaja, lapsevanem või eestkostja taotluse vastavalt korra §-le 5.</w:t>
                        </w:r>
                      </w:p>
                      <w:p w14:paraId="167F7BA5" w14:textId="77777777" w:rsidR="000D6F9D" w:rsidRDefault="000D6F9D" w:rsidP="000D6F9D">
                        <w:pPr>
                          <w:spacing w:after="0"/>
                          <w:jc w:val="both"/>
                          <w:rPr>
                            <w:rFonts w:ascii="Times New Roman" w:hAnsi="Times New Roman"/>
                            <w:sz w:val="24"/>
                            <w:szCs w:val="24"/>
                          </w:rPr>
                        </w:pPr>
                      </w:p>
                      <w:p w14:paraId="33B7302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Toetus määratakse haldusaktiga.</w:t>
                        </w:r>
                      </w:p>
                      <w:p w14:paraId="15BE0488" w14:textId="77777777" w:rsidR="000D6F9D" w:rsidRDefault="000D6F9D" w:rsidP="000D6F9D">
                        <w:pPr>
                          <w:spacing w:after="0"/>
                          <w:jc w:val="both"/>
                          <w:rPr>
                            <w:rFonts w:ascii="Times New Roman" w:hAnsi="Times New Roman"/>
                            <w:sz w:val="24"/>
                            <w:szCs w:val="24"/>
                          </w:rPr>
                        </w:pPr>
                      </w:p>
                      <w:p w14:paraId="35C0A52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(3) Toetust ei määrata, kui isiku hooldamine on püsivalt tagatud teiste sotsiaal- ja/või haridusteenustega, täiendavate toetuste või muu abi osutamisega.</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C70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13.  Täisealise puudega isiku hooldaja toetus</w:t>
                        </w:r>
                      </w:p>
                      <w:p w14:paraId="1F5ED11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(1) Täisealise puudega isiku hooldaja toetus on igakuine toetus, mida makstakse raske või sügava puudega isiku hooldamise toetamiseks. </w:t>
                        </w:r>
                      </w:p>
                      <w:p w14:paraId="13889476" w14:textId="77777777" w:rsidR="000D6F9D" w:rsidRDefault="000D6F9D" w:rsidP="000D6F9D">
                        <w:pPr>
                          <w:spacing w:after="0"/>
                          <w:jc w:val="both"/>
                          <w:rPr>
                            <w:rFonts w:ascii="Times New Roman" w:hAnsi="Times New Roman"/>
                            <w:sz w:val="24"/>
                            <w:szCs w:val="24"/>
                          </w:rPr>
                        </w:pPr>
                      </w:p>
                      <w:p w14:paraId="79B4275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 Toetust on õigus saada raske või sügava puudega isiku hooldajal, kui on samaaegselt täidetud alljärgnevad tingimused:</w:t>
                        </w:r>
                      </w:p>
                      <w:p w14:paraId="0F552DF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hooldatav vajab oma puude tõttu igapäevast </w:t>
                        </w:r>
                        <w:r>
                          <w:rPr>
                            <w:rFonts w:ascii="Times New Roman" w:hAnsi="Times New Roman"/>
                            <w:sz w:val="24"/>
                            <w:szCs w:val="24"/>
                          </w:rPr>
                          <w:lastRenderedPageBreak/>
                          <w:t>juhendamist ja järelevalvet;</w:t>
                        </w:r>
                      </w:p>
                      <w:p w14:paraId="51D1009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hooldatava abivajaduse tõttu ei ole hooldajal võimalik tööle asuda.</w:t>
                        </w:r>
                      </w:p>
                      <w:p w14:paraId="5A11ADD3" w14:textId="77777777" w:rsidR="000D6F9D" w:rsidRDefault="000D6F9D" w:rsidP="000D6F9D">
                        <w:pPr>
                          <w:spacing w:after="0"/>
                          <w:jc w:val="both"/>
                          <w:rPr>
                            <w:rFonts w:ascii="Times New Roman" w:hAnsi="Times New Roman"/>
                            <w:sz w:val="24"/>
                            <w:szCs w:val="24"/>
                          </w:rPr>
                        </w:pPr>
                      </w:p>
                      <w:p w14:paraId="73465E3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(3)Toetust makstakse igakuiselt alates hooldajaks määramisele järgnevast kuust hooldaja poolt taotluses esitatud arveldusarvele.</w:t>
                        </w:r>
                      </w:p>
                      <w:p w14:paraId="6D99CA75" w14:textId="77777777" w:rsidR="000D6F9D" w:rsidRDefault="000D6F9D" w:rsidP="000D6F9D">
                        <w:pPr>
                          <w:spacing w:after="0"/>
                          <w:jc w:val="both"/>
                          <w:rPr>
                            <w:rFonts w:ascii="Times New Roman" w:hAnsi="Times New Roman"/>
                            <w:sz w:val="24"/>
                            <w:szCs w:val="24"/>
                          </w:rPr>
                        </w:pPr>
                      </w:p>
                      <w:p w14:paraId="3FF8E03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(4) Toetust makstakse kuni hoolduse seadmise lõppemiseni. Kui toetuse saamise õigus lõpeb kuu keskel, makstakse toetus selle kuu eest välja täies ulatuses.</w:t>
                        </w:r>
                      </w:p>
                      <w:p w14:paraId="49BE859B" w14:textId="77777777" w:rsidR="000D6F9D" w:rsidRDefault="000D6F9D" w:rsidP="000D6F9D">
                        <w:pPr>
                          <w:spacing w:after="0"/>
                          <w:jc w:val="both"/>
                          <w:rPr>
                            <w:rFonts w:ascii="Times New Roman" w:hAnsi="Times New Roman"/>
                            <w:sz w:val="24"/>
                            <w:szCs w:val="24"/>
                          </w:rPr>
                        </w:pPr>
                      </w:p>
                      <w:p w14:paraId="2D186D2B" w14:textId="77777777" w:rsidR="000D6F9D" w:rsidRDefault="000D6F9D" w:rsidP="000D6F9D">
                        <w:pPr>
                          <w:spacing w:after="0"/>
                          <w:jc w:val="both"/>
                          <w:rPr>
                            <w:rFonts w:ascii="Times New Roman" w:hAnsi="Times New Roman"/>
                            <w:sz w:val="24"/>
                            <w:szCs w:val="24"/>
                          </w:rPr>
                        </w:pPr>
                      </w:p>
                      <w:p w14:paraId="1D20C6A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14. Puudega lapse hooldaja toetus</w:t>
                        </w:r>
                      </w:p>
                      <w:p w14:paraId="0D71480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(1) Puudega lapse hooldaja toetus on igakuine toetus, mida on õigus saada 3-18-aastast puudega last kasvataval ja hooldaval vanemal, vanavanemal, füüsilisest isikust eestkostjal või perekonnas hooldamise lepingu alusel perekonnas hooldamisele suunatud last kasvataval ja hooldaval isikul, kes </w:t>
                        </w:r>
                        <w:r>
                          <w:rPr>
                            <w:rFonts w:ascii="Times New Roman" w:hAnsi="Times New Roman"/>
                            <w:sz w:val="24"/>
                            <w:szCs w:val="24"/>
                          </w:rPr>
                          <w:lastRenderedPageBreak/>
                          <w:t>puudega lapse hooldamise tõttu ei saa töötada ning kellele ei maksta töötutoetust või riiklikku pensioni.</w:t>
                        </w:r>
                      </w:p>
                      <w:p w14:paraId="4DE46B0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 Toetus määratakse isikule, kelle enda elukoht ja hooldatava lapse elukoht on rahvastiku-registri andmetel Tapa vallas ning kes ei saa tööle asuda puudega lapse hooldamise tõttu.</w:t>
                        </w:r>
                      </w:p>
                      <w:p w14:paraId="4EEB3134" w14:textId="77777777" w:rsidR="000D6F9D" w:rsidRDefault="000D6F9D" w:rsidP="000D6F9D">
                        <w:pPr>
                          <w:spacing w:after="0"/>
                          <w:jc w:val="both"/>
                          <w:rPr>
                            <w:rFonts w:ascii="Times New Roman" w:hAnsi="Times New Roman"/>
                            <w:sz w:val="24"/>
                            <w:szCs w:val="24"/>
                          </w:rPr>
                        </w:pPr>
                      </w:p>
                      <w:p w14:paraId="2FCB782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 Ametnik selgitab välja puudega lapse hooldusvajaduse ja hooldaja võimalused hoolduse tagamiseks.</w:t>
                        </w:r>
                      </w:p>
                      <w:p w14:paraId="2BCE197C" w14:textId="77777777" w:rsidR="000D6F9D" w:rsidRDefault="000D6F9D" w:rsidP="000D6F9D">
                        <w:pPr>
                          <w:spacing w:after="0"/>
                          <w:jc w:val="both"/>
                          <w:rPr>
                            <w:rFonts w:ascii="Times New Roman" w:hAnsi="Times New Roman"/>
                            <w:sz w:val="24"/>
                            <w:szCs w:val="24"/>
                          </w:rPr>
                        </w:pPr>
                      </w:p>
                      <w:p w14:paraId="1CB47A4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(4) Toetus määratakse tähtajaliselt:</w:t>
                        </w:r>
                      </w:p>
                      <w:p w14:paraId="52C47DB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 lapsele määratud puude lõpptähtajani;</w:t>
                        </w:r>
                      </w:p>
                      <w:p w14:paraId="5716BF1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 lapse 18 aastaseks saamiseni;</w:t>
                        </w:r>
                      </w:p>
                      <w:p w14:paraId="1EAE0D1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 tähtajalise elamisloa kehtivuse lõpptähtajani, kui hooldajatoetuse taotleja või puudega laps omab tähtajalist elamisluba.</w:t>
                        </w:r>
                      </w:p>
                      <w:p w14:paraId="1638A0CB" w14:textId="77777777" w:rsidR="000D6F9D" w:rsidRDefault="000D6F9D" w:rsidP="000D6F9D">
                        <w:pPr>
                          <w:spacing w:after="0"/>
                          <w:jc w:val="both"/>
                          <w:rPr>
                            <w:rFonts w:ascii="Times New Roman" w:hAnsi="Times New Roman"/>
                            <w:sz w:val="24"/>
                            <w:szCs w:val="24"/>
                          </w:rPr>
                        </w:pPr>
                      </w:p>
                      <w:p w14:paraId="157D4E2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(5) Toetust ei määrata:</w:t>
                        </w:r>
                      </w:p>
                      <w:p w14:paraId="032B45A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 isikule, kes töötab;</w:t>
                        </w:r>
                      </w:p>
                      <w:p w14:paraId="2E1B95D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 isikule, kellel on puue;</w:t>
                        </w:r>
                      </w:p>
                      <w:p w14:paraId="7351581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3) kui lapse hooldamine on tagatud teiste </w:t>
                        </w:r>
                        <w:r>
                          <w:rPr>
                            <w:rFonts w:ascii="Times New Roman" w:hAnsi="Times New Roman"/>
                            <w:sz w:val="24"/>
                            <w:szCs w:val="24"/>
                          </w:rPr>
                          <w:lastRenderedPageBreak/>
                          <w:t xml:space="preserve">sotsiaal- või haridusteenustega, täiendavate </w:t>
                        </w:r>
                        <w:proofErr w:type="spellStart"/>
                        <w:r>
                          <w:rPr>
                            <w:rFonts w:ascii="Times New Roman" w:hAnsi="Times New Roman"/>
                            <w:sz w:val="24"/>
                            <w:szCs w:val="24"/>
                          </w:rPr>
                          <w:t>toe-tuste</w:t>
                        </w:r>
                        <w:proofErr w:type="spellEnd"/>
                        <w:r>
                          <w:rPr>
                            <w:rFonts w:ascii="Times New Roman" w:hAnsi="Times New Roman"/>
                            <w:sz w:val="24"/>
                            <w:szCs w:val="24"/>
                          </w:rPr>
                          <w:t xml:space="preserve"> või muu abi osutamisega.</w:t>
                        </w:r>
                      </w:p>
                      <w:p w14:paraId="12AC5CAB" w14:textId="77777777" w:rsidR="000D6F9D" w:rsidRDefault="000D6F9D" w:rsidP="000D6F9D">
                        <w:pPr>
                          <w:spacing w:after="0"/>
                          <w:jc w:val="both"/>
                          <w:rPr>
                            <w:rFonts w:ascii="Times New Roman" w:hAnsi="Times New Roman"/>
                            <w:sz w:val="24"/>
                            <w:szCs w:val="24"/>
                          </w:rPr>
                        </w:pPr>
                      </w:p>
                      <w:p w14:paraId="796BD38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Toetust makstakse igakuiselt alates toetuse määramisele järgnevast kuust hooldaja poolt taotluses esitatud arveldusarvele.</w:t>
                        </w:r>
                      </w:p>
                      <w:p w14:paraId="389EBFDB" w14:textId="77777777" w:rsidR="000D6F9D" w:rsidRDefault="000D6F9D" w:rsidP="000D6F9D">
                        <w:pPr>
                          <w:spacing w:after="0"/>
                          <w:jc w:val="both"/>
                          <w:rPr>
                            <w:rFonts w:ascii="Times New Roman" w:hAnsi="Times New Roman"/>
                            <w:sz w:val="24"/>
                            <w:szCs w:val="24"/>
                          </w:rPr>
                        </w:pPr>
                      </w:p>
                      <w:p w14:paraId="3D32F7E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(7) Toetust makstakse igakuiselt taotluses esitatud arveldusarvele. Kui toetuse saamise õigus lõpeb kuu keskel, makstakse toetus selle kuu eest välja täies ulatuses </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DD78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Eelnõus on toetus viidud abivajadusest sõltuvate toetuste alla ning on täpsemalt reguleeritud kes ning mis tingimustel toetust saavad sh. on eraldatud hooldaja toetus kaheks : täisealise isiku hooldajatoetus ning lapse hooldajatoetus. Samuti on lapse hooldajatoetuse regulatsiooni toodud juurde keskmise puudega seotud toetus.</w:t>
                        </w:r>
                      </w:p>
                      <w:p w14:paraId="162211C4" w14:textId="77777777" w:rsidR="000D6F9D" w:rsidRDefault="000D6F9D" w:rsidP="000D6F9D">
                        <w:pPr>
                          <w:spacing w:after="0"/>
                          <w:jc w:val="both"/>
                          <w:rPr>
                            <w:rFonts w:ascii="Times New Roman" w:hAnsi="Times New Roman"/>
                            <w:sz w:val="24"/>
                            <w:szCs w:val="24"/>
                          </w:rPr>
                        </w:pPr>
                      </w:p>
                      <w:p w14:paraId="341036C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Samuti on puudega lapse hooldaja </w:t>
                        </w:r>
                        <w:r>
                          <w:rPr>
                            <w:rFonts w:ascii="Times New Roman" w:hAnsi="Times New Roman"/>
                            <w:sz w:val="24"/>
                            <w:szCs w:val="24"/>
                          </w:rPr>
                          <w:lastRenderedPageBreak/>
                          <w:t>toetuse osas reguleeritud, et kui lapsevanem töötab, siis ei saa hooldajatoetust.</w:t>
                        </w:r>
                      </w:p>
                    </w:tc>
                  </w:tr>
                  <w:tr w:rsidR="000D6F9D" w14:paraId="6885DF7A"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0C98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Ühekordne sotsiaaltoetus</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F220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28.   Ühekordne toetus</w:t>
                        </w:r>
                      </w:p>
                      <w:p w14:paraId="3338F09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(1) Ühekordne toetus (edaspidi toetus) on Tapa valla eelarvest makstav toetus isiku ajutise raske majandusliku olukorra leevendamiseks, toimetuleku soodustamiseks ning hädavajalike sotsiaalsete majanduslike vajadustega seotud kulude katmiseks.</w:t>
                        </w:r>
                      </w:p>
                      <w:p w14:paraId="2A726B02" w14:textId="77777777" w:rsidR="000D6F9D" w:rsidRDefault="000D6F9D" w:rsidP="000D6F9D">
                        <w:pPr>
                          <w:spacing w:after="0"/>
                          <w:jc w:val="both"/>
                          <w:rPr>
                            <w:rFonts w:ascii="Times New Roman" w:hAnsi="Times New Roman"/>
                            <w:sz w:val="24"/>
                            <w:szCs w:val="24"/>
                          </w:rPr>
                        </w:pPr>
                      </w:p>
                      <w:p w14:paraId="027FEE4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(2) Toetuse suurus sõltub konkreetsest põhjendatud abivajadusest </w:t>
                        </w:r>
                        <w:r>
                          <w:rPr>
                            <w:rFonts w:ascii="Times New Roman" w:hAnsi="Times New Roman"/>
                            <w:sz w:val="24"/>
                            <w:szCs w:val="24"/>
                          </w:rPr>
                          <w:lastRenderedPageBreak/>
                          <w:t>arvestades korra § 8 lg 4 alusel kehtestatud piirmäära.</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46592" w14:textId="77777777" w:rsidR="000D6F9D" w:rsidRDefault="000D6F9D" w:rsidP="000D6F9D">
                        <w:pPr>
                          <w:spacing w:after="0"/>
                          <w:jc w:val="both"/>
                        </w:pP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954BA"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Puudub ühekordne toetuse regulatsioon vaid  on reguleeritud toimetuleku tagamise toetuse alla. Täpsustatud , kes saab toetust ning mille eest. </w:t>
                        </w:r>
                      </w:p>
                      <w:p w14:paraId="47D4475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(7) Teenistujal on õigus määrata toetust õnnetusjuhtumite või muude ettenägematute asjaolude puhul ühekordselt, võttes arvesse isiku individuaalset abivajadust sõltumata isiku sissetulekust.</w:t>
                        </w:r>
                      </w:p>
                      <w:p w14:paraId="35C2CC26" w14:textId="77777777" w:rsidR="000D6F9D" w:rsidRDefault="000D6F9D" w:rsidP="000D6F9D">
                        <w:pPr>
                          <w:spacing w:after="0"/>
                          <w:jc w:val="both"/>
                          <w:rPr>
                            <w:rFonts w:ascii="Times New Roman" w:hAnsi="Times New Roman"/>
                            <w:sz w:val="24"/>
                            <w:szCs w:val="24"/>
                          </w:rPr>
                        </w:pPr>
                      </w:p>
                      <w:p w14:paraId="0D1E8FF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(8) Vallavalitsusel on erandkorras põhjendatud otsusega õigus määrata ka suurema sissetulekuga isikule/peredele toetust.</w:t>
                        </w:r>
                      </w:p>
                    </w:tc>
                  </w:tr>
                  <w:tr w:rsidR="000D6F9D" w14:paraId="1B89DB17" w14:textId="77777777" w:rsidTr="00123361">
                    <w:tc>
                      <w:tcPr>
                        <w:tcW w:w="2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B48F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 xml:space="preserve">Erakorraline toetus </w:t>
                        </w:r>
                      </w:p>
                    </w:tc>
                    <w:tc>
                      <w:tcPr>
                        <w:tcW w:w="2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B69B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30.   Erakorraline toetus</w:t>
                        </w:r>
                      </w:p>
                      <w:p w14:paraId="3C64B6C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Erakorraline toetus (edaspidi toetus) on Tapa valla eelarvest erandkorras makstav toetus isikule või perekonnale õnnetusjuhtumi (loodusõnnetus, tulekahju, avarii vms) või kriisiolukorra puhul.</w:t>
                        </w:r>
                      </w:p>
                      <w:p w14:paraId="7EC5BE52" w14:textId="77777777" w:rsidR="000D6F9D" w:rsidRDefault="000D6F9D" w:rsidP="000D6F9D">
                        <w:pPr>
                          <w:spacing w:after="0"/>
                          <w:jc w:val="both"/>
                          <w:rPr>
                            <w:rFonts w:ascii="Times New Roman" w:hAnsi="Times New Roman"/>
                            <w:sz w:val="24"/>
                            <w:szCs w:val="24"/>
                          </w:rPr>
                        </w:pPr>
                      </w:p>
                      <w:p w14:paraId="0323468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31.   Õigus toetusele</w:t>
                        </w:r>
                      </w:p>
                      <w:p w14:paraId="7B56655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  Toetust on õigus saada õnnetusjuhtumi, kriisiolukorra või kuriteo läbi kannatada saanud isikul või perekonnal korra § 8 lg 4 alusel kehtestatud piirmäära ulatuses.</w:t>
                        </w:r>
                      </w:p>
                    </w:tc>
                    <w:tc>
                      <w:tcPr>
                        <w:tcW w:w="2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9A2F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15.   Vältimatu sotsiaalabi</w:t>
                        </w:r>
                      </w:p>
                      <w:p w14:paraId="216D42F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 Vältimatu sotsiaalabi toetus on Tapa valla eelarvest elatusvahendite kaotuse või puudumise tõttu sotsiaalselt abitusse olukorda sattunud isikule toidu, riietuse ja hädavajalike ravimite ning ajutise majutamise kulude katmiseks makstav toetus.</w:t>
                        </w:r>
                      </w:p>
                      <w:p w14:paraId="77AF76F0" w14:textId="77777777" w:rsidR="000D6F9D" w:rsidRDefault="000D6F9D" w:rsidP="000D6F9D">
                        <w:pPr>
                          <w:spacing w:after="0"/>
                          <w:jc w:val="both"/>
                          <w:rPr>
                            <w:rFonts w:ascii="Times New Roman" w:hAnsi="Times New Roman"/>
                            <w:sz w:val="24"/>
                            <w:szCs w:val="24"/>
                          </w:rPr>
                        </w:pPr>
                      </w:p>
                      <w:p w14:paraId="2172DAA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 Toetust makstakse isikule, kuni ta ei ole enam elatusvahendite kaotuse või puudumise tõttu sotsiaalselt abitus olukorras.</w:t>
                        </w:r>
                      </w:p>
                      <w:p w14:paraId="4E3A6606" w14:textId="77777777" w:rsidR="000D6F9D" w:rsidRDefault="000D6F9D" w:rsidP="000D6F9D">
                        <w:pPr>
                          <w:spacing w:after="0"/>
                          <w:jc w:val="both"/>
                          <w:rPr>
                            <w:rFonts w:ascii="Times New Roman" w:hAnsi="Times New Roman"/>
                            <w:sz w:val="24"/>
                            <w:szCs w:val="24"/>
                          </w:rPr>
                        </w:pPr>
                      </w:p>
                      <w:p w14:paraId="3168C09C"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 Toetust makstakse tegelike kulude ulatuses, mida on vaja teha, et isik ei ole enam sotsiaalselt abitus olukorras.</w:t>
                        </w:r>
                      </w:p>
                      <w:p w14:paraId="1AB1DEA4" w14:textId="77777777" w:rsidR="000D6F9D" w:rsidRDefault="000D6F9D" w:rsidP="000D6F9D">
                        <w:pPr>
                          <w:spacing w:after="0"/>
                          <w:jc w:val="both"/>
                          <w:rPr>
                            <w:rFonts w:ascii="Times New Roman" w:hAnsi="Times New Roman"/>
                            <w:sz w:val="24"/>
                            <w:szCs w:val="24"/>
                          </w:rPr>
                        </w:pPr>
                      </w:p>
                      <w:p w14:paraId="34B6F55F"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(4) Toetuse saamiseks võib sotsiaalses abitus olukorras isik ise või isikust teada saamisel </w:t>
                        </w:r>
                        <w:r>
                          <w:rPr>
                            <w:rFonts w:ascii="Times New Roman" w:hAnsi="Times New Roman"/>
                            <w:sz w:val="24"/>
                            <w:szCs w:val="24"/>
                          </w:rPr>
                          <w:lastRenderedPageBreak/>
                          <w:t>teenistuja esitada  taotluse. Taotluse esitamisel hinnatakse koostöös abitus olukorras isikuga sotsiaalsest abitust olukorrast väljumiseks vajalike kulude liigid ja eeldatav suurus ning vastavad asjaolud märgitakse taotlusesse.</w:t>
                        </w:r>
                      </w:p>
                      <w:p w14:paraId="69F01566" w14:textId="77777777" w:rsidR="000D6F9D" w:rsidRDefault="000D6F9D" w:rsidP="000D6F9D">
                        <w:pPr>
                          <w:spacing w:after="0"/>
                          <w:jc w:val="both"/>
                          <w:rPr>
                            <w:rFonts w:ascii="Times New Roman" w:hAnsi="Times New Roman"/>
                            <w:sz w:val="24"/>
                            <w:szCs w:val="24"/>
                          </w:rPr>
                        </w:pPr>
                      </w:p>
                      <w:p w14:paraId="3A71ECB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(5) Toetust makstakse olenevalt isiku abivajadusest ning sotsiaalselt abitust olukorrast väljumiseks vajalikku ajaperioodi hinnates, kas ühekordse maksena või perioodiliste maksetena.</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3936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lastRenderedPageBreak/>
                          <w:t>Eelnõus ei ole enam erakorralise toetust kajastatud. On toodud siss vältimatu sotsiaalabi , mis kajastab nii rahalist abi, kui vahendite andmist võimalusel. Selle toetuse osas võib ka maksta perioodiga toetust  või anda abi.</w:t>
                        </w:r>
                      </w:p>
                    </w:tc>
                  </w:tr>
                </w:tbl>
                <w:p w14:paraId="12A6B595" w14:textId="77777777" w:rsidR="000D6F9D" w:rsidRDefault="000D6F9D" w:rsidP="000D6F9D">
                  <w:pPr>
                    <w:shd w:val="clear" w:color="auto" w:fill="FFFFFF"/>
                    <w:spacing w:after="0"/>
                    <w:jc w:val="both"/>
                    <w:rPr>
                      <w:rFonts w:ascii="Times New Roman" w:hAnsi="Times New Roman"/>
                      <w:sz w:val="24"/>
                      <w:szCs w:val="24"/>
                    </w:rPr>
                  </w:pPr>
                </w:p>
                <w:p w14:paraId="2090DFC2" w14:textId="77777777" w:rsidR="000D6F9D" w:rsidRDefault="000D6F9D" w:rsidP="000D6F9D">
                  <w:pPr>
                    <w:shd w:val="clear" w:color="auto" w:fill="FFFFFF"/>
                    <w:spacing w:after="0"/>
                    <w:jc w:val="both"/>
                    <w:rPr>
                      <w:rFonts w:ascii="Times New Roman" w:hAnsi="Times New Roman"/>
                      <w:b/>
                      <w:bCs/>
                      <w:i/>
                      <w:iCs/>
                      <w:sz w:val="24"/>
                      <w:szCs w:val="24"/>
                    </w:rPr>
                  </w:pPr>
                  <w:r>
                    <w:rPr>
                      <w:rFonts w:ascii="Times New Roman" w:hAnsi="Times New Roman"/>
                      <w:b/>
                      <w:bCs/>
                      <w:i/>
                      <w:iCs/>
                      <w:sz w:val="24"/>
                      <w:szCs w:val="24"/>
                    </w:rPr>
                    <w:t>Täna kehtivad sotsiaaltoetuste määrad:</w:t>
                  </w:r>
                </w:p>
                <w:p w14:paraId="70E4EC04"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sünnitoetus 400 eurot</w:t>
                  </w:r>
                </w:p>
                <w:p w14:paraId="193F4DCA"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matusetoetus 250 euro;</w:t>
                  </w:r>
                </w:p>
                <w:p w14:paraId="2C980D6F"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ranitsatoetus 100 eurot;</w:t>
                  </w:r>
                </w:p>
                <w:p w14:paraId="60482700"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eaka sünnipäevatoetus 75 eurot;</w:t>
                  </w:r>
                </w:p>
                <w:p w14:paraId="4B0D165F"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ühekordse sotsiaaltoetuse piirmäär 300 eurot;</w:t>
                  </w:r>
                </w:p>
                <w:p w14:paraId="50201F84"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 erakorralise toetus piirmäär on 1000 eurot;</w:t>
                  </w:r>
                </w:p>
                <w:p w14:paraId="7B65DF18"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 raske puudega isiku hooldajatoetus 50 eurot kuus</w:t>
                  </w:r>
                </w:p>
                <w:p w14:paraId="0E2C9B40" w14:textId="77777777" w:rsidR="000D6F9D" w:rsidRDefault="000D6F9D" w:rsidP="000D6F9D">
                  <w:pPr>
                    <w:numPr>
                      <w:ilvl w:val="0"/>
                      <w:numId w:val="6"/>
                    </w:numPr>
                    <w:autoSpaceDN w:val="0"/>
                    <w:spacing w:after="0" w:line="240" w:lineRule="auto"/>
                    <w:ind w:left="714" w:hanging="357"/>
                    <w:rPr>
                      <w:rFonts w:ascii="Times New Roman" w:eastAsia="Times New Roman" w:hAnsi="Times New Roman"/>
                      <w:color w:val="202020"/>
                      <w:sz w:val="24"/>
                      <w:szCs w:val="24"/>
                      <w:shd w:val="clear" w:color="auto" w:fill="FFFFFF"/>
                      <w:lang w:eastAsia="et-EE"/>
                    </w:rPr>
                  </w:pPr>
                  <w:r>
                    <w:rPr>
                      <w:rFonts w:ascii="Times New Roman" w:eastAsia="Times New Roman" w:hAnsi="Times New Roman"/>
                      <w:color w:val="202020"/>
                      <w:sz w:val="24"/>
                      <w:szCs w:val="24"/>
                      <w:shd w:val="clear" w:color="auto" w:fill="FFFFFF"/>
                      <w:lang w:eastAsia="et-EE"/>
                    </w:rPr>
                    <w:t> sügava puudega isiku hooldajatoetus 100 eurot kuus.</w:t>
                  </w:r>
                </w:p>
                <w:p w14:paraId="604C9FB8" w14:textId="77777777" w:rsidR="000D6F9D" w:rsidRDefault="000D6F9D" w:rsidP="000D6F9D">
                  <w:pPr>
                    <w:shd w:val="clear" w:color="auto" w:fill="FFFFFF"/>
                    <w:spacing w:after="0"/>
                    <w:jc w:val="both"/>
                    <w:rPr>
                      <w:rFonts w:ascii="Times New Roman" w:hAnsi="Times New Roman"/>
                      <w:sz w:val="24"/>
                      <w:szCs w:val="24"/>
                    </w:rPr>
                  </w:pPr>
                </w:p>
                <w:p w14:paraId="76983BE5" w14:textId="77777777" w:rsidR="000D6F9D" w:rsidRDefault="000D6F9D" w:rsidP="000D6F9D">
                  <w:pPr>
                    <w:shd w:val="clear" w:color="auto" w:fill="FFFFFF"/>
                    <w:spacing w:after="0"/>
                    <w:jc w:val="both"/>
                    <w:rPr>
                      <w:rFonts w:ascii="Times New Roman" w:hAnsi="Times New Roman"/>
                      <w:sz w:val="24"/>
                      <w:szCs w:val="24"/>
                    </w:rPr>
                  </w:pPr>
                </w:p>
                <w:p w14:paraId="493EA92A" w14:textId="77777777" w:rsidR="000D6F9D" w:rsidRDefault="000D6F9D" w:rsidP="000D6F9D">
                  <w:pPr>
                    <w:shd w:val="clear" w:color="auto" w:fill="FFFFFF"/>
                    <w:spacing w:after="0"/>
                    <w:jc w:val="both"/>
                    <w:rPr>
                      <w:rFonts w:ascii="Times New Roman" w:hAnsi="Times New Roman"/>
                      <w:sz w:val="24"/>
                      <w:szCs w:val="24"/>
                    </w:rPr>
                  </w:pPr>
                </w:p>
                <w:p w14:paraId="03EC9C88" w14:textId="77777777" w:rsidR="000D6F9D" w:rsidRDefault="000D6F9D" w:rsidP="000D6F9D">
                  <w:pPr>
                    <w:shd w:val="clear" w:color="auto" w:fill="FFFFFF"/>
                    <w:spacing w:after="0"/>
                    <w:jc w:val="both"/>
                    <w:rPr>
                      <w:rFonts w:ascii="Times New Roman" w:hAnsi="Times New Roman"/>
                      <w:sz w:val="24"/>
                      <w:szCs w:val="24"/>
                    </w:rPr>
                  </w:pPr>
                </w:p>
                <w:p w14:paraId="273DD2F1" w14:textId="77777777" w:rsidR="000D6F9D" w:rsidRDefault="000D6F9D" w:rsidP="000D6F9D">
                  <w:pPr>
                    <w:shd w:val="clear" w:color="auto" w:fill="FFFFFF"/>
                    <w:spacing w:after="0"/>
                    <w:jc w:val="both"/>
                  </w:pPr>
                  <w:r>
                    <w:rPr>
                      <w:rFonts w:ascii="Times New Roman" w:eastAsia="Times New Roman" w:hAnsi="Times New Roman"/>
                      <w:b/>
                      <w:bCs/>
                      <w:i/>
                      <w:iCs/>
                      <w:color w:val="202020"/>
                      <w:sz w:val="24"/>
                      <w:szCs w:val="24"/>
                      <w:lang w:eastAsia="et-EE"/>
                    </w:rPr>
                    <w:t>Sotsiaalteenuseid:</w:t>
                  </w:r>
                </w:p>
                <w:p w14:paraId="09D2309C"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1) koduteenus;</w:t>
                  </w:r>
                </w:p>
                <w:p w14:paraId="5F9F87F8"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2) väljaspool kodu osutatav </w:t>
                  </w:r>
                  <w:proofErr w:type="spellStart"/>
                  <w:r>
                    <w:rPr>
                      <w:rFonts w:ascii="Times New Roman" w:eastAsia="Times New Roman" w:hAnsi="Times New Roman"/>
                      <w:color w:val="202020"/>
                      <w:sz w:val="24"/>
                      <w:szCs w:val="24"/>
                      <w:lang w:eastAsia="et-EE"/>
                    </w:rPr>
                    <w:t>üldhooldusteenus</w:t>
                  </w:r>
                  <w:proofErr w:type="spellEnd"/>
                  <w:r>
                    <w:rPr>
                      <w:rFonts w:ascii="Times New Roman" w:eastAsia="Times New Roman" w:hAnsi="Times New Roman"/>
                      <w:color w:val="202020"/>
                      <w:sz w:val="24"/>
                      <w:szCs w:val="24"/>
                      <w:lang w:eastAsia="et-EE"/>
                    </w:rPr>
                    <w:t>;</w:t>
                  </w:r>
                </w:p>
                <w:p w14:paraId="063010E2"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3) tugiisikuteenus;</w:t>
                  </w:r>
                  <w:r>
                    <w:rPr>
                      <w:rFonts w:ascii="Times New Roman" w:eastAsia="Times New Roman" w:hAnsi="Times New Roman"/>
                      <w:color w:val="202020"/>
                      <w:sz w:val="24"/>
                      <w:szCs w:val="24"/>
                      <w:lang w:eastAsia="et-EE"/>
                    </w:rPr>
                    <w:br/>
                  </w: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4) täisealise isiku hooldus;</w:t>
                  </w:r>
                </w:p>
                <w:p w14:paraId="7D047521"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5) isikliku abistaja teenus;</w:t>
                  </w:r>
                </w:p>
                <w:p w14:paraId="2F0E7AAF"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6) varjupaigateenus;</w:t>
                  </w:r>
                  <w:r>
                    <w:rPr>
                      <w:rFonts w:ascii="Times New Roman" w:eastAsia="Times New Roman" w:hAnsi="Times New Roman"/>
                      <w:color w:val="202020"/>
                      <w:sz w:val="24"/>
                      <w:szCs w:val="24"/>
                      <w:lang w:eastAsia="et-EE"/>
                    </w:rPr>
                    <w:br/>
                  </w: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7) turvakoduteenus;</w:t>
                  </w:r>
                  <w:r>
                    <w:rPr>
                      <w:rFonts w:ascii="Times New Roman" w:eastAsia="Times New Roman" w:hAnsi="Times New Roman"/>
                      <w:color w:val="202020"/>
                      <w:sz w:val="24"/>
                      <w:szCs w:val="24"/>
                      <w:lang w:eastAsia="et-EE"/>
                    </w:rPr>
                    <w:br/>
                  </w:r>
                  <w:r>
                    <w:rPr>
                      <w:rFonts w:ascii="Times New Roman" w:eastAsia="Times New Roman" w:hAnsi="Times New Roman"/>
                      <w:color w:val="0061AA"/>
                      <w:sz w:val="24"/>
                      <w:szCs w:val="24"/>
                      <w:lang w:eastAsia="et-EE"/>
                    </w:rPr>
                    <w:lastRenderedPageBreak/>
                    <w:t>  </w:t>
                  </w:r>
                  <w:r>
                    <w:rPr>
                      <w:rFonts w:ascii="Times New Roman" w:eastAsia="Times New Roman" w:hAnsi="Times New Roman"/>
                      <w:color w:val="202020"/>
                      <w:sz w:val="24"/>
                      <w:szCs w:val="24"/>
                      <w:lang w:eastAsia="et-EE"/>
                    </w:rPr>
                    <w:t>8) sotsiaaltransporditeenus;</w:t>
                  </w:r>
                  <w:r>
                    <w:rPr>
                      <w:rFonts w:ascii="Times New Roman" w:eastAsia="Times New Roman" w:hAnsi="Times New Roman"/>
                      <w:color w:val="202020"/>
                      <w:sz w:val="24"/>
                      <w:szCs w:val="24"/>
                      <w:lang w:eastAsia="et-EE"/>
                    </w:rPr>
                    <w:br/>
                  </w: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9) eluruumi tagamine;</w:t>
                  </w:r>
                </w:p>
                <w:p w14:paraId="5985639D"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10) </w:t>
                  </w:r>
                  <w:proofErr w:type="spellStart"/>
                  <w:r>
                    <w:rPr>
                      <w:rFonts w:ascii="Times New Roman" w:eastAsia="Times New Roman" w:hAnsi="Times New Roman"/>
                      <w:color w:val="202020"/>
                      <w:sz w:val="24"/>
                      <w:szCs w:val="24"/>
                      <w:lang w:eastAsia="et-EE"/>
                    </w:rPr>
                    <w:t>võlanõustamisteenus</w:t>
                  </w:r>
                  <w:proofErr w:type="spellEnd"/>
                  <w:r>
                    <w:rPr>
                      <w:rFonts w:ascii="Times New Roman" w:eastAsia="Times New Roman" w:hAnsi="Times New Roman"/>
                      <w:color w:val="202020"/>
                      <w:sz w:val="24"/>
                      <w:szCs w:val="24"/>
                      <w:lang w:eastAsia="et-EE"/>
                    </w:rPr>
                    <w:t>;</w:t>
                  </w:r>
                </w:p>
                <w:p w14:paraId="6D4B6848"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11) lapsehoiuteenus;</w:t>
                  </w:r>
                </w:p>
                <w:p w14:paraId="00EC81BB"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 xml:space="preserve">12) asendus- ja </w:t>
                  </w:r>
                  <w:proofErr w:type="spellStart"/>
                  <w:r>
                    <w:rPr>
                      <w:rFonts w:ascii="Times New Roman" w:eastAsia="Times New Roman" w:hAnsi="Times New Roman"/>
                      <w:color w:val="202020"/>
                      <w:sz w:val="24"/>
                      <w:szCs w:val="24"/>
                      <w:lang w:eastAsia="et-EE"/>
                    </w:rPr>
                    <w:t>järelhooldusteenus</w:t>
                  </w:r>
                  <w:proofErr w:type="spellEnd"/>
                  <w:r>
                    <w:rPr>
                      <w:rFonts w:ascii="Times New Roman" w:eastAsia="Times New Roman" w:hAnsi="Times New Roman"/>
                      <w:color w:val="202020"/>
                      <w:sz w:val="24"/>
                      <w:szCs w:val="24"/>
                      <w:lang w:eastAsia="et-EE"/>
                    </w:rPr>
                    <w:t>;</w:t>
                  </w:r>
                </w:p>
                <w:p w14:paraId="0C3981E2" w14:textId="77777777" w:rsidR="000D6F9D" w:rsidRDefault="000D6F9D" w:rsidP="000D6F9D">
                  <w:pPr>
                    <w:shd w:val="clear" w:color="auto" w:fill="FFFFFF"/>
                    <w:spacing w:after="0"/>
                    <w:jc w:val="both"/>
                  </w:pPr>
                  <w:r>
                    <w:rPr>
                      <w:rFonts w:ascii="Times New Roman" w:eastAsia="Times New Roman" w:hAnsi="Times New Roman"/>
                      <w:color w:val="0061AA"/>
                      <w:sz w:val="24"/>
                      <w:szCs w:val="24"/>
                      <w:lang w:eastAsia="et-EE"/>
                    </w:rPr>
                    <w:t> </w:t>
                  </w:r>
                  <w:r>
                    <w:rPr>
                      <w:rFonts w:ascii="Times New Roman" w:eastAsia="Times New Roman" w:hAnsi="Times New Roman"/>
                      <w:color w:val="202020"/>
                      <w:sz w:val="24"/>
                      <w:szCs w:val="24"/>
                      <w:lang w:eastAsia="et-EE"/>
                    </w:rPr>
                    <w:t>13) nõustamisteenus;</w:t>
                  </w:r>
                </w:p>
                <w:p w14:paraId="15386F41"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14) vajaduspõhine sotsiaalteenus.</w:t>
                  </w:r>
                </w:p>
                <w:p w14:paraId="3110DFC7"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p>
                <w:p w14:paraId="6F65983D" w14:textId="77777777" w:rsidR="000D6F9D" w:rsidRDefault="000D6F9D" w:rsidP="000D6F9D">
                  <w:pPr>
                    <w:shd w:val="clear" w:color="auto" w:fill="FFFFFF"/>
                    <w:spacing w:after="0"/>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Määruses on kirjeldatud teenuse eesmärk ning vajadusel täpsustatud teenuse osutamistingimusi. Teenused 1-12  on kohustuslikud teenused ning 13-14 on täiendavad teenused, mis toetaksid isikute iseseivat toimetulekut vastavalt vajadusel või täiendavalt nõustamist kohustuslike teenuste osutamisel. Teenuste osutamisel lähtutakse põhimõttest, kus on võimalik korraldatakse hange st. ostetakse teenust sisse ja kui ei ole teenuse osutamiseks vajalik hanke korraldamine nt. asenduskodu, varjupaik vms.  siis tehakse KOV ja teenuse osutajaga koostöökokkulepped või lepingud isikupõhiselt.</w:t>
                  </w:r>
                </w:p>
                <w:p w14:paraId="278E5489" w14:textId="77777777" w:rsidR="000D6F9D" w:rsidRDefault="000D6F9D" w:rsidP="000D6F9D">
                  <w:pPr>
                    <w:jc w:val="both"/>
                    <w:rPr>
                      <w:rFonts w:ascii="Times New Roman" w:hAnsi="Times New Roman"/>
                      <w:sz w:val="24"/>
                      <w:szCs w:val="24"/>
                    </w:rPr>
                  </w:pPr>
                </w:p>
                <w:p w14:paraId="1A4DCB16" w14:textId="77777777" w:rsidR="000D6F9D" w:rsidRDefault="000D6F9D" w:rsidP="000D6F9D">
                  <w:pPr>
                    <w:rPr>
                      <w:rFonts w:ascii="Times New Roman" w:hAnsi="Times New Roman"/>
                      <w:b/>
                      <w:bCs/>
                      <w:i/>
                      <w:iCs/>
                      <w:sz w:val="24"/>
                      <w:szCs w:val="24"/>
                    </w:rPr>
                  </w:pPr>
                  <w:r>
                    <w:rPr>
                      <w:rFonts w:ascii="Times New Roman" w:hAnsi="Times New Roman"/>
                      <w:b/>
                      <w:bCs/>
                      <w:i/>
                      <w:iCs/>
                      <w:sz w:val="24"/>
                      <w:szCs w:val="24"/>
                    </w:rPr>
                    <w:t>Statistika 2022-2023 teenuste osas: </w:t>
                  </w:r>
                </w:p>
                <w:tbl>
                  <w:tblPr>
                    <w:tblW w:w="9016" w:type="dxa"/>
                    <w:tblCellMar>
                      <w:left w:w="10" w:type="dxa"/>
                      <w:right w:w="10" w:type="dxa"/>
                    </w:tblCellMar>
                    <w:tblLook w:val="04A0" w:firstRow="1" w:lastRow="0" w:firstColumn="1" w:lastColumn="0" w:noHBand="0" w:noVBand="1"/>
                  </w:tblPr>
                  <w:tblGrid>
                    <w:gridCol w:w="2667"/>
                    <w:gridCol w:w="2483"/>
                    <w:gridCol w:w="2330"/>
                    <w:gridCol w:w="1536"/>
                  </w:tblGrid>
                  <w:tr w:rsidR="000D6F9D" w14:paraId="7AB7918B"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4D12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Teenuse nimi</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79310"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2022/isikute arv / summa</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1AFD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2023/isikute arv/summa</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4B66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kommentaar</w:t>
                        </w:r>
                      </w:p>
                    </w:tc>
                  </w:tr>
                  <w:tr w:rsidR="000D6F9D" w14:paraId="2CBB31BE"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77DC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 xml:space="preserve">Lapsehoiuteenus </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20881" w14:textId="77777777" w:rsidR="000D6F9D" w:rsidRDefault="000D6F9D" w:rsidP="000D6F9D">
                        <w:pPr>
                          <w:rPr>
                            <w:rFonts w:ascii="Times New Roman" w:hAnsi="Times New Roman"/>
                            <w:sz w:val="24"/>
                            <w:szCs w:val="24"/>
                          </w:rPr>
                        </w:pPr>
                        <w:r>
                          <w:rPr>
                            <w:rFonts w:ascii="Times New Roman" w:hAnsi="Times New Roman"/>
                            <w:sz w:val="24"/>
                            <w:szCs w:val="24"/>
                          </w:rPr>
                          <w:t>9/30699 eurot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CE70C" w14:textId="77777777" w:rsidR="000D6F9D" w:rsidRDefault="000D6F9D" w:rsidP="000D6F9D">
                        <w:pPr>
                          <w:rPr>
                            <w:rFonts w:ascii="Times New Roman" w:hAnsi="Times New Roman"/>
                            <w:sz w:val="24"/>
                            <w:szCs w:val="24"/>
                          </w:rPr>
                        </w:pPr>
                        <w:r>
                          <w:rPr>
                            <w:rFonts w:ascii="Times New Roman" w:hAnsi="Times New Roman"/>
                            <w:sz w:val="24"/>
                            <w:szCs w:val="24"/>
                          </w:rPr>
                          <w:t>9/22680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89B50" w14:textId="77777777" w:rsidR="000D6F9D" w:rsidRDefault="000D6F9D" w:rsidP="000D6F9D">
                        <w:pPr>
                          <w:rPr>
                            <w:rFonts w:ascii="Times New Roman" w:hAnsi="Times New Roman"/>
                            <w:sz w:val="24"/>
                            <w:szCs w:val="24"/>
                          </w:rPr>
                        </w:pPr>
                        <w:r>
                          <w:rPr>
                            <w:rFonts w:ascii="Times New Roman" w:hAnsi="Times New Roman"/>
                            <w:sz w:val="24"/>
                            <w:szCs w:val="24"/>
                          </w:rPr>
                          <w:t>2023 maksti teenust ajavahemikus 01.01-31.08.</w:t>
                        </w:r>
                      </w:p>
                    </w:tc>
                  </w:tr>
                  <w:tr w:rsidR="000D6F9D" w14:paraId="5636B264"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00C3C" w14:textId="77777777" w:rsidR="000D6F9D" w:rsidRDefault="000D6F9D" w:rsidP="000D6F9D">
                        <w:pPr>
                          <w:spacing w:after="0"/>
                          <w:jc w:val="both"/>
                        </w:pPr>
                        <w:r>
                          <w:rPr>
                            <w:rFonts w:ascii="Times New Roman" w:hAnsi="Times New Roman"/>
                            <w:sz w:val="24"/>
                            <w:szCs w:val="24"/>
                          </w:rPr>
                          <w:t>Koduteenus</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214D6" w14:textId="77777777" w:rsidR="000D6F9D" w:rsidRDefault="000D6F9D" w:rsidP="000D6F9D">
                        <w:pPr>
                          <w:spacing w:after="0"/>
                          <w:jc w:val="both"/>
                        </w:pPr>
                        <w:r>
                          <w:rPr>
                            <w:rFonts w:ascii="Times New Roman" w:hAnsi="Times New Roman"/>
                            <w:sz w:val="24"/>
                            <w:szCs w:val="24"/>
                          </w:rPr>
                          <w:t>70-75/</w:t>
                        </w:r>
                        <w:r>
                          <w:rPr>
                            <w:rFonts w:ascii="Times New Roman" w:hAnsi="Times New Roman"/>
                            <w:sz w:val="24"/>
                            <w:szCs w:val="24"/>
                            <w:shd w:val="clear" w:color="auto" w:fill="FFFFFF"/>
                          </w:rPr>
                          <w:t>137  83827 eurot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65B09" w14:textId="77777777" w:rsidR="000D6F9D" w:rsidRDefault="000D6F9D" w:rsidP="000D6F9D">
                        <w:pPr>
                          <w:spacing w:after="0"/>
                          <w:jc w:val="both"/>
                        </w:pPr>
                        <w:r>
                          <w:rPr>
                            <w:rFonts w:ascii="Times New Roman" w:hAnsi="Times New Roman"/>
                            <w:sz w:val="24"/>
                            <w:szCs w:val="24"/>
                          </w:rPr>
                          <w:t>70-75/</w:t>
                        </w:r>
                        <w:r>
                          <w:rPr>
                            <w:rFonts w:ascii="Times New Roman" w:hAnsi="Times New Roman"/>
                            <w:color w:val="242424"/>
                            <w:sz w:val="24"/>
                            <w:szCs w:val="24"/>
                            <w:shd w:val="clear" w:color="auto" w:fill="FFFFFF"/>
                          </w:rPr>
                          <w:t>135  82760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F6DDD" w14:textId="77777777" w:rsidR="000D6F9D" w:rsidRDefault="000D6F9D" w:rsidP="000D6F9D">
                        <w:pPr>
                          <w:spacing w:after="0"/>
                          <w:jc w:val="both"/>
                          <w:rPr>
                            <w:rFonts w:ascii="Times New Roman" w:hAnsi="Times New Roman"/>
                            <w:sz w:val="24"/>
                            <w:szCs w:val="24"/>
                            <w:shd w:val="clear" w:color="auto" w:fill="FFFF00"/>
                          </w:rPr>
                        </w:pPr>
                      </w:p>
                    </w:tc>
                  </w:tr>
                  <w:tr w:rsidR="000D6F9D" w14:paraId="158FDA2B" w14:textId="77777777" w:rsidTr="00123361">
                    <w:trPr>
                      <w:trHeight w:val="435"/>
                    </w:trPr>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690E1" w14:textId="77777777" w:rsidR="000D6F9D" w:rsidRDefault="000D6F9D" w:rsidP="000D6F9D">
                        <w:pPr>
                          <w:spacing w:after="0"/>
                          <w:jc w:val="both"/>
                          <w:rPr>
                            <w:rFonts w:ascii="Times New Roman" w:hAnsi="Times New Roman"/>
                            <w:sz w:val="24"/>
                            <w:szCs w:val="24"/>
                          </w:rPr>
                        </w:pPr>
                        <w:proofErr w:type="spellStart"/>
                        <w:r>
                          <w:rPr>
                            <w:rFonts w:ascii="Times New Roman" w:hAnsi="Times New Roman"/>
                            <w:sz w:val="24"/>
                            <w:szCs w:val="24"/>
                          </w:rPr>
                          <w:t>üldhooldusteenus</w:t>
                        </w:r>
                        <w:proofErr w:type="spellEnd"/>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0C67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120-127/ 233 338,43</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A2B40" w14:textId="77777777" w:rsidR="000D6F9D" w:rsidRDefault="000D6F9D" w:rsidP="000D6F9D">
                        <w:r>
                          <w:rPr>
                            <w:rFonts w:ascii="Times New Roman" w:hAnsi="Times New Roman"/>
                            <w:sz w:val="24"/>
                            <w:szCs w:val="24"/>
                          </w:rPr>
                          <w:t>127-150/ 558 946,11</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A31A9" w14:textId="77777777" w:rsidR="000D6F9D" w:rsidRDefault="000D6F9D" w:rsidP="000D6F9D">
                        <w:r>
                          <w:t>Arv pidevalt kõigub</w:t>
                        </w:r>
                      </w:p>
                    </w:tc>
                  </w:tr>
                  <w:tr w:rsidR="000D6F9D" w14:paraId="4CADF5FF"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158D2" w14:textId="77777777" w:rsidR="000D6F9D" w:rsidRDefault="000D6F9D" w:rsidP="000D6F9D">
                        <w:pPr>
                          <w:spacing w:after="0"/>
                          <w:jc w:val="both"/>
                        </w:pPr>
                        <w:r>
                          <w:rPr>
                            <w:rFonts w:ascii="Times New Roman" w:hAnsi="Times New Roman"/>
                            <w:sz w:val="24"/>
                            <w:szCs w:val="24"/>
                          </w:rPr>
                          <w:t>Tugiisik lapsed/ Tk</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948C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12/3-4 126979,50 eurot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9E7F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13/5</w:t>
                        </w:r>
                      </w:p>
                      <w:p w14:paraId="1925ABC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71800,17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AD298" w14:textId="77777777" w:rsidR="000D6F9D" w:rsidRDefault="000D6F9D" w:rsidP="000D6F9D">
                        <w:pPr>
                          <w:spacing w:after="0"/>
                          <w:jc w:val="both"/>
                          <w:rPr>
                            <w:rFonts w:ascii="Times New Roman" w:hAnsi="Times New Roman"/>
                            <w:sz w:val="24"/>
                            <w:szCs w:val="24"/>
                            <w:shd w:val="clear" w:color="auto" w:fill="FFFF00"/>
                          </w:rPr>
                        </w:pPr>
                      </w:p>
                    </w:tc>
                  </w:tr>
                  <w:tr w:rsidR="000D6F9D" w14:paraId="7081CC9B"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31D3D"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Täisealise hooldaja</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592B1" w14:textId="7C2D8B1E" w:rsidR="000D6F9D" w:rsidRDefault="0096500B" w:rsidP="000D6F9D">
                        <w:pPr>
                          <w:spacing w:after="0"/>
                          <w:jc w:val="both"/>
                          <w:rPr>
                            <w:rFonts w:ascii="Times New Roman" w:hAnsi="Times New Roman"/>
                            <w:sz w:val="24"/>
                            <w:szCs w:val="24"/>
                          </w:rPr>
                        </w:pPr>
                        <w:r>
                          <w:rPr>
                            <w:rFonts w:ascii="Times New Roman" w:hAnsi="Times New Roman"/>
                            <w:sz w:val="24"/>
                            <w:szCs w:val="24"/>
                          </w:rPr>
                          <w:t>61</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94880" w14:textId="776898D2" w:rsidR="000D6F9D" w:rsidRDefault="0096500B" w:rsidP="000D6F9D">
                        <w:pPr>
                          <w:spacing w:after="0"/>
                          <w:jc w:val="both"/>
                          <w:rPr>
                            <w:rFonts w:ascii="Times New Roman" w:hAnsi="Times New Roman"/>
                            <w:sz w:val="24"/>
                            <w:szCs w:val="24"/>
                          </w:rPr>
                        </w:pPr>
                        <w:r>
                          <w:rPr>
                            <w:rFonts w:ascii="Times New Roman" w:hAnsi="Times New Roman"/>
                            <w:sz w:val="24"/>
                            <w:szCs w:val="24"/>
                          </w:rPr>
                          <w:t>20</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F12D1" w14:textId="77777777" w:rsidR="000D6F9D" w:rsidRDefault="000D6F9D" w:rsidP="000D6F9D">
                        <w:pPr>
                          <w:rPr>
                            <w:rFonts w:ascii="Times New Roman" w:hAnsi="Times New Roman"/>
                          </w:rPr>
                        </w:pPr>
                        <w:r>
                          <w:rPr>
                            <w:rFonts w:ascii="Times New Roman" w:hAnsi="Times New Roman"/>
                          </w:rPr>
                          <w:t>Summa toetuste tabelis</w:t>
                        </w:r>
                      </w:p>
                    </w:tc>
                  </w:tr>
                  <w:tr w:rsidR="000D6F9D" w14:paraId="0FBE1900"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34E6B"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Isiklik abistaja</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43F4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0</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6468"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 /2885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1D827" w14:textId="77777777" w:rsidR="000D6F9D" w:rsidRDefault="000D6F9D" w:rsidP="000D6F9D">
                        <w:pPr>
                          <w:spacing w:after="0"/>
                          <w:jc w:val="both"/>
                          <w:rPr>
                            <w:rFonts w:ascii="Times New Roman" w:hAnsi="Times New Roman"/>
                            <w:sz w:val="24"/>
                            <w:szCs w:val="24"/>
                            <w:shd w:val="clear" w:color="auto" w:fill="FFFF00"/>
                          </w:rPr>
                        </w:pPr>
                      </w:p>
                    </w:tc>
                  </w:tr>
                  <w:tr w:rsidR="000D6F9D" w14:paraId="73F0FD18"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1DDC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Varjupaik</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51D44"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3/1677 eurot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07F9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3/1677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C6F92" w14:textId="77777777" w:rsidR="000D6F9D" w:rsidRDefault="000D6F9D" w:rsidP="000D6F9D">
                        <w:pPr>
                          <w:spacing w:after="0"/>
                          <w:jc w:val="both"/>
                          <w:rPr>
                            <w:rFonts w:ascii="Times New Roman" w:hAnsi="Times New Roman"/>
                            <w:sz w:val="24"/>
                            <w:szCs w:val="24"/>
                            <w:shd w:val="clear" w:color="auto" w:fill="FFFF00"/>
                          </w:rPr>
                        </w:pPr>
                      </w:p>
                    </w:tc>
                  </w:tr>
                  <w:tr w:rsidR="000D6F9D" w14:paraId="19883466"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A6AE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turvakodu</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32437"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 440 eurot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109C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4/440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1E3AD" w14:textId="77777777" w:rsidR="000D6F9D" w:rsidRDefault="000D6F9D" w:rsidP="000D6F9D">
                        <w:pPr>
                          <w:spacing w:after="0"/>
                          <w:jc w:val="both"/>
                          <w:rPr>
                            <w:rFonts w:ascii="Times New Roman" w:hAnsi="Times New Roman"/>
                            <w:sz w:val="24"/>
                            <w:szCs w:val="24"/>
                            <w:shd w:val="clear" w:color="auto" w:fill="FFFF00"/>
                          </w:rPr>
                        </w:pPr>
                      </w:p>
                    </w:tc>
                  </w:tr>
                  <w:tr w:rsidR="000D6F9D" w14:paraId="19E1E88C"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EEAA6"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sotstransport</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CA1A0" w14:textId="77777777" w:rsidR="000D6F9D" w:rsidRDefault="000D6F9D" w:rsidP="000D6F9D">
                        <w:pPr>
                          <w:spacing w:after="0"/>
                          <w:jc w:val="both"/>
                        </w:pPr>
                        <w:r>
                          <w:rPr>
                            <w:rFonts w:ascii="Times New Roman" w:hAnsi="Times New Roman"/>
                            <w:sz w:val="24"/>
                            <w:szCs w:val="24"/>
                          </w:rPr>
                          <w:t xml:space="preserve">250-300/  </w:t>
                        </w:r>
                        <w:r>
                          <w:rPr>
                            <w:rFonts w:ascii="Times New Roman" w:hAnsi="Times New Roman"/>
                            <w:sz w:val="24"/>
                            <w:szCs w:val="24"/>
                            <w:shd w:val="clear" w:color="auto" w:fill="FFFFFF"/>
                          </w:rPr>
                          <w:t>36951,74 eurot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116E5"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250-300/33606,00.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829A2"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1 autojuht koondati</w:t>
                        </w:r>
                      </w:p>
                    </w:tc>
                  </w:tr>
                  <w:tr w:rsidR="000D6F9D" w14:paraId="1BB38B44"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FB49"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Eluruumi tagamine</w:t>
                        </w:r>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ECA61"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6C12E"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2</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DE8AA" w14:textId="77777777" w:rsidR="000D6F9D" w:rsidRDefault="000D6F9D" w:rsidP="000D6F9D">
                        <w:pPr>
                          <w:rPr>
                            <w:rFonts w:ascii="Times New Roman" w:hAnsi="Times New Roman"/>
                          </w:rPr>
                        </w:pPr>
                        <w:r>
                          <w:rPr>
                            <w:rFonts w:ascii="Times New Roman" w:hAnsi="Times New Roman"/>
                          </w:rPr>
                          <w:t>Otsesed kulud puuduvad.</w:t>
                        </w:r>
                      </w:p>
                    </w:tc>
                  </w:tr>
                  <w:tr w:rsidR="000D6F9D" w14:paraId="5CD0640B"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26A72" w14:textId="77777777" w:rsidR="000D6F9D" w:rsidRDefault="000D6F9D" w:rsidP="000D6F9D">
                        <w:pPr>
                          <w:spacing w:after="0"/>
                          <w:jc w:val="both"/>
                          <w:rPr>
                            <w:rFonts w:ascii="Times New Roman" w:hAnsi="Times New Roman"/>
                            <w:sz w:val="24"/>
                            <w:szCs w:val="24"/>
                          </w:rPr>
                        </w:pPr>
                        <w:proofErr w:type="spellStart"/>
                        <w:r>
                          <w:rPr>
                            <w:rFonts w:ascii="Times New Roman" w:hAnsi="Times New Roman"/>
                            <w:sz w:val="24"/>
                            <w:szCs w:val="24"/>
                          </w:rPr>
                          <w:t>võlanõustmine</w:t>
                        </w:r>
                        <w:proofErr w:type="spellEnd"/>
                      </w:p>
                    </w:tc>
                    <w:tc>
                      <w:tcPr>
                        <w:tcW w:w="2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A80D6" w14:textId="77777777" w:rsidR="000D6F9D" w:rsidRDefault="000D6F9D" w:rsidP="000D6F9D">
                        <w:r>
                          <w:t>11/23300 eurot</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D8163" w14:textId="77777777" w:rsidR="000D6F9D" w:rsidRDefault="000D6F9D" w:rsidP="000D6F9D">
                        <w:pPr>
                          <w:spacing w:after="0"/>
                          <w:jc w:val="both"/>
                          <w:rPr>
                            <w:rFonts w:ascii="Times New Roman" w:hAnsi="Times New Roman"/>
                            <w:sz w:val="24"/>
                            <w:szCs w:val="24"/>
                          </w:rPr>
                        </w:pPr>
                        <w:r>
                          <w:rPr>
                            <w:rFonts w:ascii="Times New Roman" w:hAnsi="Times New Roman"/>
                            <w:sz w:val="24"/>
                            <w:szCs w:val="24"/>
                          </w:rPr>
                          <w:t>5/22312 eurot</w:t>
                        </w:r>
                      </w:p>
                    </w:tc>
                    <w:tc>
                      <w:tcPr>
                        <w:tcW w:w="1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97F2A" w14:textId="77777777" w:rsidR="000D6F9D" w:rsidRDefault="000D6F9D" w:rsidP="000D6F9D">
                        <w:pPr>
                          <w:spacing w:after="0"/>
                          <w:jc w:val="both"/>
                          <w:rPr>
                            <w:rFonts w:ascii="Times New Roman" w:hAnsi="Times New Roman"/>
                            <w:sz w:val="24"/>
                            <w:szCs w:val="24"/>
                            <w:shd w:val="clear" w:color="auto" w:fill="FFFF00"/>
                          </w:rPr>
                        </w:pPr>
                      </w:p>
                    </w:tc>
                  </w:tr>
                  <w:tr w:rsidR="000D6F9D" w14:paraId="2D13EF0D" w14:textId="77777777" w:rsidTr="00123361">
                    <w:tc>
                      <w:tcPr>
                        <w:tcW w:w="26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AE884" w14:textId="7B14D51E" w:rsidR="000D6F9D" w:rsidRDefault="000D6F9D" w:rsidP="000D6F9D">
                        <w:pPr>
                          <w:rPr>
                            <w:rFonts w:ascii="Times New Roman" w:hAnsi="Times New Roman"/>
                            <w:sz w:val="24"/>
                            <w:szCs w:val="24"/>
                          </w:rPr>
                        </w:pPr>
                        <w:r>
                          <w:rPr>
                            <w:rFonts w:ascii="Times New Roman" w:hAnsi="Times New Roman"/>
                            <w:sz w:val="24"/>
                            <w:szCs w:val="24"/>
                          </w:rPr>
                          <w:t xml:space="preserve">Asendus </w:t>
                        </w:r>
                        <w:proofErr w:type="spellStart"/>
                        <w:r>
                          <w:rPr>
                            <w:rFonts w:ascii="Times New Roman" w:hAnsi="Times New Roman"/>
                            <w:sz w:val="24"/>
                            <w:szCs w:val="24"/>
                          </w:rPr>
                          <w:t>järe</w:t>
                        </w:r>
                        <w:r w:rsidR="00822142">
                          <w:rPr>
                            <w:rFonts w:ascii="Times New Roman" w:hAnsi="Times New Roman"/>
                            <w:sz w:val="24"/>
                            <w:szCs w:val="24"/>
                          </w:rPr>
                          <w:t>l</w:t>
                        </w:r>
                        <w:r>
                          <w:rPr>
                            <w:rFonts w:ascii="Times New Roman" w:hAnsi="Times New Roman"/>
                            <w:sz w:val="24"/>
                            <w:szCs w:val="24"/>
                          </w:rPr>
                          <w:t>hooldus</w:t>
                        </w:r>
                        <w:proofErr w:type="spellEnd"/>
                        <w:r>
                          <w:rPr>
                            <w:rFonts w:ascii="Times New Roman" w:hAnsi="Times New Roman"/>
                            <w:sz w:val="24"/>
                            <w:szCs w:val="24"/>
                          </w:rPr>
                          <w:t xml:space="preserve"> asenduspere</w:t>
                        </w:r>
                      </w:p>
                    </w:tc>
                    <w:tc>
                      <w:tcPr>
                        <w:tcW w:w="2483" w:type="dxa"/>
                        <w:tcBorders>
                          <w:bottom w:val="single" w:sz="8" w:space="0" w:color="000000"/>
                          <w:right w:val="single" w:sz="8" w:space="0" w:color="000000"/>
                        </w:tcBorders>
                        <w:shd w:val="clear" w:color="auto" w:fill="auto"/>
                        <w:tcMar>
                          <w:top w:w="0" w:type="dxa"/>
                          <w:left w:w="108" w:type="dxa"/>
                          <w:bottom w:w="0" w:type="dxa"/>
                          <w:right w:w="108" w:type="dxa"/>
                        </w:tcMar>
                      </w:tcPr>
                      <w:p w14:paraId="6ED6E6B8" w14:textId="77777777" w:rsidR="000D6F9D" w:rsidRDefault="000D6F9D" w:rsidP="000D6F9D">
                        <w:pPr>
                          <w:rPr>
                            <w:rFonts w:ascii="Times New Roman" w:hAnsi="Times New Roman"/>
                            <w:sz w:val="24"/>
                            <w:szCs w:val="24"/>
                          </w:rPr>
                        </w:pPr>
                        <w:r>
                          <w:rPr>
                            <w:rFonts w:ascii="Times New Roman" w:hAnsi="Times New Roman"/>
                            <w:sz w:val="24"/>
                            <w:szCs w:val="24"/>
                          </w:rPr>
                          <w:t>Asendushooldusteenus: 4</w:t>
                        </w:r>
                      </w:p>
                      <w:p w14:paraId="455E07B8" w14:textId="77777777" w:rsidR="000D6F9D" w:rsidRDefault="000D6F9D" w:rsidP="000D6F9D">
                        <w:pPr>
                          <w:rPr>
                            <w:rFonts w:ascii="Times New Roman" w:hAnsi="Times New Roman"/>
                            <w:sz w:val="24"/>
                            <w:szCs w:val="24"/>
                          </w:rPr>
                        </w:pPr>
                        <w:r>
                          <w:rPr>
                            <w:rFonts w:ascii="Times New Roman" w:hAnsi="Times New Roman"/>
                            <w:sz w:val="24"/>
                            <w:szCs w:val="24"/>
                          </w:rPr>
                          <w:lastRenderedPageBreak/>
                          <w:t>Järelhoold:3</w:t>
                        </w:r>
                      </w:p>
                      <w:p w14:paraId="435B06D2" w14:textId="77777777" w:rsidR="000D6F9D" w:rsidRDefault="000D6F9D" w:rsidP="000D6F9D">
                        <w:pPr>
                          <w:rPr>
                            <w:rFonts w:ascii="Times New Roman" w:hAnsi="Times New Roman"/>
                            <w:sz w:val="24"/>
                            <w:szCs w:val="24"/>
                          </w:rPr>
                        </w:pPr>
                        <w:r>
                          <w:rPr>
                            <w:rFonts w:ascii="Times New Roman" w:hAnsi="Times New Roman"/>
                            <w:sz w:val="24"/>
                            <w:szCs w:val="24"/>
                          </w:rPr>
                          <w:t>Asenduspere: 27</w:t>
                        </w:r>
                      </w:p>
                      <w:p w14:paraId="16216C20" w14:textId="77777777" w:rsidR="000D6F9D" w:rsidRDefault="000D6F9D" w:rsidP="000D6F9D">
                        <w:pPr>
                          <w:rPr>
                            <w:rFonts w:ascii="Times New Roman" w:hAnsi="Times New Roman"/>
                            <w:sz w:val="24"/>
                            <w:szCs w:val="24"/>
                          </w:rPr>
                        </w:pPr>
                        <w:r>
                          <w:rPr>
                            <w:rFonts w:ascii="Times New Roman" w:hAnsi="Times New Roman"/>
                            <w:sz w:val="24"/>
                            <w:szCs w:val="24"/>
                          </w:rPr>
                          <w:t>Hoolduspere:3/ summa: 754 647,00</w:t>
                        </w:r>
                      </w:p>
                    </w:tc>
                    <w:tc>
                      <w:tcPr>
                        <w:tcW w:w="2330" w:type="dxa"/>
                        <w:tcBorders>
                          <w:bottom w:val="single" w:sz="8" w:space="0" w:color="000000"/>
                          <w:right w:val="single" w:sz="8" w:space="0" w:color="000000"/>
                        </w:tcBorders>
                        <w:shd w:val="clear" w:color="auto" w:fill="auto"/>
                        <w:tcMar>
                          <w:top w:w="0" w:type="dxa"/>
                          <w:left w:w="108" w:type="dxa"/>
                          <w:bottom w:w="0" w:type="dxa"/>
                          <w:right w:w="108" w:type="dxa"/>
                        </w:tcMar>
                      </w:tcPr>
                      <w:p w14:paraId="1B3DC631" w14:textId="77777777" w:rsidR="000D6F9D" w:rsidRDefault="000D6F9D" w:rsidP="000D6F9D">
                        <w:pPr>
                          <w:rPr>
                            <w:rFonts w:ascii="Times New Roman" w:hAnsi="Times New Roman"/>
                            <w:sz w:val="24"/>
                            <w:szCs w:val="24"/>
                          </w:rPr>
                        </w:pPr>
                        <w:proofErr w:type="spellStart"/>
                        <w:r>
                          <w:rPr>
                            <w:rFonts w:ascii="Times New Roman" w:hAnsi="Times New Roman"/>
                            <w:sz w:val="24"/>
                            <w:szCs w:val="24"/>
                          </w:rPr>
                          <w:lastRenderedPageBreak/>
                          <w:t>Asendushoold.teenus</w:t>
                        </w:r>
                        <w:proofErr w:type="spellEnd"/>
                        <w:r>
                          <w:rPr>
                            <w:rFonts w:ascii="Times New Roman" w:hAnsi="Times New Roman"/>
                            <w:sz w:val="24"/>
                            <w:szCs w:val="24"/>
                          </w:rPr>
                          <w:t>: 4</w:t>
                        </w:r>
                      </w:p>
                      <w:p w14:paraId="2BE912FA" w14:textId="77777777" w:rsidR="000D6F9D" w:rsidRDefault="000D6F9D" w:rsidP="000D6F9D">
                        <w:pPr>
                          <w:rPr>
                            <w:rFonts w:ascii="Times New Roman" w:hAnsi="Times New Roman"/>
                            <w:sz w:val="24"/>
                            <w:szCs w:val="24"/>
                          </w:rPr>
                        </w:pPr>
                        <w:proofErr w:type="spellStart"/>
                        <w:r>
                          <w:rPr>
                            <w:rFonts w:ascii="Times New Roman" w:hAnsi="Times New Roman"/>
                            <w:sz w:val="24"/>
                            <w:szCs w:val="24"/>
                          </w:rPr>
                          <w:lastRenderedPageBreak/>
                          <w:t>Järelhoold.teenus</w:t>
                        </w:r>
                        <w:proofErr w:type="spellEnd"/>
                        <w:r>
                          <w:rPr>
                            <w:rFonts w:ascii="Times New Roman" w:hAnsi="Times New Roman"/>
                            <w:sz w:val="24"/>
                            <w:szCs w:val="24"/>
                          </w:rPr>
                          <w:t>: 1</w:t>
                        </w:r>
                      </w:p>
                      <w:p w14:paraId="2789DE1C" w14:textId="77777777" w:rsidR="000D6F9D" w:rsidRDefault="000D6F9D" w:rsidP="000D6F9D">
                        <w:pPr>
                          <w:rPr>
                            <w:rFonts w:ascii="Times New Roman" w:hAnsi="Times New Roman"/>
                            <w:sz w:val="24"/>
                            <w:szCs w:val="24"/>
                          </w:rPr>
                        </w:pPr>
                        <w:r>
                          <w:rPr>
                            <w:rFonts w:ascii="Times New Roman" w:hAnsi="Times New Roman"/>
                            <w:sz w:val="24"/>
                            <w:szCs w:val="24"/>
                          </w:rPr>
                          <w:t>Asenduspere: 33</w:t>
                        </w:r>
                      </w:p>
                      <w:p w14:paraId="6F1A911D" w14:textId="77777777" w:rsidR="000D6F9D" w:rsidRDefault="000D6F9D" w:rsidP="000D6F9D">
                        <w:pPr>
                          <w:rPr>
                            <w:rFonts w:ascii="Times New Roman" w:hAnsi="Times New Roman"/>
                            <w:sz w:val="24"/>
                            <w:szCs w:val="24"/>
                          </w:rPr>
                        </w:pPr>
                        <w:r>
                          <w:rPr>
                            <w:rFonts w:ascii="Times New Roman" w:hAnsi="Times New Roman"/>
                            <w:sz w:val="24"/>
                            <w:szCs w:val="24"/>
                          </w:rPr>
                          <w:t>Hoolduspere: 3/</w:t>
                        </w:r>
                      </w:p>
                      <w:p w14:paraId="693E0789" w14:textId="77777777" w:rsidR="000D6F9D" w:rsidRDefault="000D6F9D" w:rsidP="000D6F9D">
                        <w:pPr>
                          <w:rPr>
                            <w:rFonts w:ascii="Times New Roman" w:hAnsi="Times New Roman"/>
                            <w:sz w:val="24"/>
                            <w:szCs w:val="24"/>
                          </w:rPr>
                        </w:pPr>
                        <w:r>
                          <w:rPr>
                            <w:rFonts w:ascii="Times New Roman" w:hAnsi="Times New Roman"/>
                            <w:sz w:val="24"/>
                            <w:szCs w:val="24"/>
                          </w:rPr>
                          <w:t>Summa: 748 564,00</w:t>
                        </w:r>
                      </w:p>
                      <w:p w14:paraId="0BB3F24E" w14:textId="77777777" w:rsidR="000D6F9D" w:rsidRDefault="000D6F9D" w:rsidP="000D6F9D">
                        <w:pPr>
                          <w:rPr>
                            <w:rFonts w:ascii="Times New Roman" w:hAnsi="Times New Roman"/>
                            <w:sz w:val="24"/>
                            <w:szCs w:val="24"/>
                          </w:rPr>
                        </w:pPr>
                      </w:p>
                    </w:tc>
                    <w:tc>
                      <w:tcPr>
                        <w:tcW w:w="1536" w:type="dxa"/>
                        <w:tcBorders>
                          <w:bottom w:val="single" w:sz="8" w:space="0" w:color="000000"/>
                          <w:right w:val="single" w:sz="8" w:space="0" w:color="000000"/>
                        </w:tcBorders>
                        <w:shd w:val="clear" w:color="auto" w:fill="auto"/>
                        <w:tcMar>
                          <w:top w:w="0" w:type="dxa"/>
                          <w:left w:w="108" w:type="dxa"/>
                          <w:bottom w:w="0" w:type="dxa"/>
                          <w:right w:w="108" w:type="dxa"/>
                        </w:tcMar>
                      </w:tcPr>
                      <w:p w14:paraId="11636485" w14:textId="77777777" w:rsidR="000D6F9D" w:rsidRDefault="000D6F9D" w:rsidP="000D6F9D">
                        <w:pPr>
                          <w:rPr>
                            <w:rFonts w:ascii="Times New Roman" w:hAnsi="Times New Roman"/>
                            <w:sz w:val="24"/>
                            <w:szCs w:val="24"/>
                          </w:rPr>
                        </w:pPr>
                        <w:r>
                          <w:rPr>
                            <w:rFonts w:ascii="Times New Roman" w:hAnsi="Times New Roman"/>
                            <w:sz w:val="24"/>
                            <w:szCs w:val="24"/>
                          </w:rPr>
                          <w:lastRenderedPageBreak/>
                          <w:t xml:space="preserve"> 2022.a kaks EK last lapsendati, </w:t>
                        </w:r>
                        <w:r>
                          <w:rPr>
                            <w:rFonts w:ascii="Times New Roman" w:hAnsi="Times New Roman"/>
                            <w:sz w:val="24"/>
                            <w:szCs w:val="24"/>
                          </w:rPr>
                          <w:lastRenderedPageBreak/>
                          <w:t xml:space="preserve">ühel vahetus eestkostja. 2023.a asenduspere teenusel olevate laste arv üldjoontes vähenes. </w:t>
                        </w:r>
                        <w:proofErr w:type="spellStart"/>
                        <w:r>
                          <w:rPr>
                            <w:rFonts w:ascii="Times New Roman" w:hAnsi="Times New Roman"/>
                            <w:sz w:val="24"/>
                            <w:szCs w:val="24"/>
                          </w:rPr>
                          <w:t>AHT-le</w:t>
                        </w:r>
                        <w:proofErr w:type="spellEnd"/>
                        <w:r>
                          <w:rPr>
                            <w:rFonts w:ascii="Times New Roman" w:hAnsi="Times New Roman"/>
                            <w:sz w:val="24"/>
                            <w:szCs w:val="24"/>
                          </w:rPr>
                          <w:t xml:space="preserve"> saabus aasta lõpus: 29.11.2023 kolm (3) last ja 11.12.2023 kaks (2) last.  </w:t>
                        </w:r>
                      </w:p>
                    </w:tc>
                  </w:tr>
                </w:tbl>
                <w:p w14:paraId="70C68A0E" w14:textId="77777777" w:rsidR="000D6F9D" w:rsidRDefault="000D6F9D" w:rsidP="000D6F9D">
                  <w:pPr>
                    <w:jc w:val="both"/>
                    <w:rPr>
                      <w:rFonts w:ascii="Times New Roman" w:hAnsi="Times New Roman"/>
                      <w:sz w:val="24"/>
                      <w:szCs w:val="24"/>
                    </w:rPr>
                  </w:pPr>
                </w:p>
                <w:p w14:paraId="0BAB2E1B" w14:textId="77777777" w:rsidR="000D6F9D" w:rsidRDefault="000D6F9D" w:rsidP="000D6F9D">
                  <w:pPr>
                    <w:jc w:val="both"/>
                    <w:rPr>
                      <w:rFonts w:ascii="Times New Roman" w:hAnsi="Times New Roman"/>
                      <w:sz w:val="24"/>
                      <w:szCs w:val="24"/>
                    </w:rPr>
                  </w:pPr>
                  <w:r>
                    <w:rPr>
                      <w:rFonts w:ascii="Times New Roman" w:hAnsi="Times New Roman"/>
                      <w:sz w:val="24"/>
                      <w:szCs w:val="24"/>
                    </w:rPr>
                    <w:t>Võrreldes kehtiva määrusega ei ole enam eraldi kirjeldatud määruse eelnõus teenusena Dementse eaka ja mäluhäirega isikutega päevahoiuteenus vaid on laiendatud võimalus vallavalitsusel vastavalt vajaduspõhisusele isikutele teenuseid osutada läbi § 31.   Vajaduspõhine  sotsiaalteenus. Vajaduspõhine sotsiaalteenuse eesmärk on täisealise toimetulekuraskustes isiku, tema perekonna või kooselus elavate isikute  (leibkonna) iseseisva ja turvalise toimetuleku tagamine kodustes tingimustes, säilitades ja parandades isiku või perekonna elukvaliteeti.</w:t>
                  </w:r>
                </w:p>
                <w:p w14:paraId="41146E64" w14:textId="77777777" w:rsidR="000D6F9D" w:rsidRDefault="000D6F9D" w:rsidP="000D6F9D">
                  <w:pPr>
                    <w:shd w:val="clear" w:color="auto" w:fill="FFFFFF"/>
                    <w:spacing w:after="0"/>
                    <w:jc w:val="both"/>
                  </w:pPr>
                  <w:r>
                    <w:rPr>
                      <w:rFonts w:ascii="Times New Roman" w:hAnsi="Times New Roman"/>
                      <w:sz w:val="24"/>
                      <w:szCs w:val="24"/>
                    </w:rPr>
                    <w:t xml:space="preserve">Samuti on toodud välja võimalus pakkuda juhtumipõhiselt nõustamisteenuseid. </w:t>
                  </w:r>
                  <w:r>
                    <w:rPr>
                      <w:rFonts w:ascii="Times New Roman" w:eastAsia="Times New Roman" w:hAnsi="Times New Roman"/>
                      <w:color w:val="000000"/>
                      <w:sz w:val="24"/>
                      <w:szCs w:val="24"/>
                      <w:lang w:eastAsia="et-EE"/>
                    </w:rPr>
                    <w:t>Nõustamisteenuse eesmärk on isikute vaheliste konfliktide lahendamisele kaasaaitamine nende elukorraldust puudutavates küsimustes, samuti lapse huvisid arvestavate kokkulepete sõlmimine lapsevanemate vahel.</w:t>
                  </w:r>
                </w:p>
                <w:p w14:paraId="47DBCF17" w14:textId="77777777" w:rsidR="000D6F9D" w:rsidRDefault="000D6F9D" w:rsidP="000D6F9D">
                  <w:pPr>
                    <w:jc w:val="both"/>
                    <w:rPr>
                      <w:rFonts w:ascii="Times New Roman" w:hAnsi="Times New Roman"/>
                      <w:sz w:val="24"/>
                      <w:szCs w:val="24"/>
                    </w:rPr>
                  </w:pPr>
                  <w:r>
                    <w:rPr>
                      <w:rFonts w:ascii="Times New Roman" w:hAnsi="Times New Roman"/>
                      <w:sz w:val="24"/>
                      <w:szCs w:val="24"/>
                    </w:rPr>
                    <w:t>Määruse eelnõus on reguleeritud  ka kuidas toimub vaidemenetlus, järelevalve ning määruse jõustumisega seotud rakendused.</w:t>
                  </w:r>
                </w:p>
                <w:p w14:paraId="56A47A40" w14:textId="77777777" w:rsidR="000D6F9D" w:rsidRDefault="000D6F9D" w:rsidP="000D6F9D">
                  <w:pPr>
                    <w:jc w:val="both"/>
                  </w:pPr>
                  <w:r>
                    <w:rPr>
                      <w:rFonts w:ascii="Times New Roman" w:hAnsi="Times New Roman"/>
                      <w:sz w:val="24"/>
                      <w:szCs w:val="24"/>
                    </w:rPr>
                    <w:t>Antud eelnõus vastuvõtmisel tunnistatakse kehtestuks 30.05.2018 Tapa Vallavolikogu määrus nr 21 „</w:t>
                  </w:r>
                  <w:proofErr w:type="spellStart"/>
                  <w:r>
                    <w:rPr>
                      <w:rFonts w:ascii="Times New Roman" w:hAnsi="Times New Roman"/>
                      <w:sz w:val="24"/>
                      <w:szCs w:val="24"/>
                    </w:rPr>
                    <w:t>Sotsiaalhoolekandelise</w:t>
                  </w:r>
                  <w:proofErr w:type="spellEnd"/>
                  <w:r>
                    <w:rPr>
                      <w:rFonts w:ascii="Times New Roman" w:hAnsi="Times New Roman"/>
                      <w:sz w:val="24"/>
                      <w:szCs w:val="24"/>
                    </w:rPr>
                    <w:t xml:space="preserve"> abi andmise kord Tapa vallas“</w:t>
                  </w:r>
                </w:p>
                <w:p w14:paraId="7EF2BB5E" w14:textId="77777777" w:rsidR="000D6F9D" w:rsidRDefault="000D6F9D" w:rsidP="000D6F9D">
                  <w:pPr>
                    <w:spacing w:after="0" w:line="240" w:lineRule="auto"/>
                    <w:jc w:val="both"/>
                    <w:rPr>
                      <w:rFonts w:ascii="Times New Roman" w:hAnsi="Times New Roman"/>
                      <w:sz w:val="24"/>
                      <w:szCs w:val="24"/>
                    </w:rPr>
                  </w:pPr>
                </w:p>
              </w:tc>
            </w:tr>
          </w:tbl>
          <w:p w14:paraId="0649926B" w14:textId="6026CA54" w:rsidR="00E13B6E" w:rsidRDefault="00E13B6E" w:rsidP="00C27542">
            <w:pPr>
              <w:spacing w:after="0" w:line="240" w:lineRule="auto"/>
              <w:jc w:val="both"/>
              <w:rPr>
                <w:rFonts w:ascii="Times New Roman" w:hAnsi="Times New Roman"/>
                <w:sz w:val="24"/>
                <w:szCs w:val="24"/>
              </w:rPr>
            </w:pPr>
          </w:p>
        </w:tc>
      </w:tr>
      <w:tr w:rsidR="00E13B6E" w14:paraId="0649926E" w14:textId="77777777" w:rsidTr="00435C14">
        <w:tc>
          <w:tcPr>
            <w:tcW w:w="9354" w:type="dxa"/>
            <w:gridSpan w:val="3"/>
          </w:tcPr>
          <w:p w14:paraId="0649926D" w14:textId="77777777" w:rsidR="00E13B6E" w:rsidRDefault="00E13B6E" w:rsidP="00C27542">
            <w:pPr>
              <w:spacing w:after="0" w:line="240" w:lineRule="auto"/>
              <w:jc w:val="both"/>
              <w:rPr>
                <w:rFonts w:ascii="Times New Roman" w:hAnsi="Times New Roman"/>
                <w:sz w:val="24"/>
                <w:szCs w:val="24"/>
              </w:rPr>
            </w:pPr>
          </w:p>
        </w:tc>
      </w:tr>
      <w:tr w:rsidR="00435C14" w14:paraId="06499271" w14:textId="77777777" w:rsidTr="005027EC">
        <w:trPr>
          <w:gridAfter w:val="1"/>
          <w:wAfter w:w="145" w:type="dxa"/>
        </w:trPr>
        <w:tc>
          <w:tcPr>
            <w:tcW w:w="3261" w:type="dxa"/>
          </w:tcPr>
          <w:p w14:paraId="0649926F"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06499270" w14:textId="59FF266F" w:rsidR="00435C14" w:rsidRDefault="00D23B64" w:rsidP="00E13B6E">
            <w:pPr>
              <w:spacing w:after="0" w:line="240" w:lineRule="auto"/>
              <w:rPr>
                <w:rFonts w:ascii="Times New Roman" w:hAnsi="Times New Roman"/>
                <w:sz w:val="24"/>
                <w:szCs w:val="24"/>
              </w:rPr>
            </w:pPr>
            <w:r w:rsidRPr="00D23B64">
              <w:rPr>
                <w:rFonts w:ascii="Times New Roman" w:hAnsi="Times New Roman"/>
                <w:sz w:val="24"/>
                <w:szCs w:val="24"/>
              </w:rPr>
              <w:t>Sotsiaal- ja haridusosakonna juhataja Ene Augasmägi</w:t>
            </w:r>
          </w:p>
        </w:tc>
      </w:tr>
      <w:tr w:rsidR="00435C14" w14:paraId="06499274" w14:textId="77777777" w:rsidTr="005027EC">
        <w:trPr>
          <w:gridAfter w:val="1"/>
          <w:wAfter w:w="145" w:type="dxa"/>
        </w:trPr>
        <w:tc>
          <w:tcPr>
            <w:tcW w:w="3261" w:type="dxa"/>
          </w:tcPr>
          <w:p w14:paraId="0649927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06499273" w14:textId="796C10C0" w:rsidR="00435C14" w:rsidRDefault="00D23B64" w:rsidP="00E13B6E">
            <w:pPr>
              <w:spacing w:after="0" w:line="240" w:lineRule="auto"/>
              <w:rPr>
                <w:rFonts w:ascii="Times New Roman" w:hAnsi="Times New Roman"/>
                <w:sz w:val="24"/>
                <w:szCs w:val="24"/>
              </w:rPr>
            </w:pPr>
            <w:r w:rsidRPr="00D23B64">
              <w:rPr>
                <w:rFonts w:ascii="Times New Roman" w:hAnsi="Times New Roman"/>
                <w:sz w:val="24"/>
                <w:szCs w:val="24"/>
              </w:rPr>
              <w:t>Sotsiaal- ja haridusosakonna juhataja Ene Augasmägi</w:t>
            </w:r>
          </w:p>
        </w:tc>
      </w:tr>
    </w:tbl>
    <w:p w14:paraId="0649927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2"/>
      <w:footerReference w:type="default" r:id="rId13"/>
      <w:headerReference w:type="first" r:id="rId14"/>
      <w:pgSz w:w="11906" w:h="16838"/>
      <w:pgMar w:top="851" w:right="851" w:bottom="680" w:left="1701" w:header="425"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0" w:author="Evelin Värk" w:date="2024-06-07T12:50:00Z" w:initials="EV">
    <w:p w14:paraId="239FBBB6" w14:textId="77777777" w:rsidR="0064189E" w:rsidRDefault="0064189E" w:rsidP="0064189E">
      <w:pPr>
        <w:pStyle w:val="Kommentaaritekst"/>
      </w:pPr>
      <w:r>
        <w:rPr>
          <w:rStyle w:val="Kommentaariviide"/>
        </w:rPr>
        <w:annotationRef/>
      </w:r>
      <w:r>
        <w:t xml:space="preserve">Ettepanek eelarve-ja arengukomisjoni 06.06 koosolekult. Asendada lg 2 punasega märgitud tekstiga ja jätta ära lg 3. Vallavalitsus annab oma seisukoha volikogu istungiks.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39FBBB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E54E052" w16cex:dateUtc="2024-06-07T0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39FBBB6" w16cid:durableId="1E54E0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679E2" w14:textId="77777777" w:rsidR="002C637C" w:rsidRDefault="002C637C" w:rsidP="0058227E">
      <w:pPr>
        <w:spacing w:after="0" w:line="240" w:lineRule="auto"/>
      </w:pPr>
      <w:r>
        <w:separator/>
      </w:r>
    </w:p>
  </w:endnote>
  <w:endnote w:type="continuationSeparator" w:id="0">
    <w:p w14:paraId="0A998832" w14:textId="77777777" w:rsidR="002C637C" w:rsidRDefault="002C637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9927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D624F" w14:textId="77777777" w:rsidR="002C637C" w:rsidRDefault="002C637C" w:rsidP="0058227E">
      <w:pPr>
        <w:spacing w:after="0" w:line="240" w:lineRule="auto"/>
      </w:pPr>
      <w:r>
        <w:separator/>
      </w:r>
    </w:p>
  </w:footnote>
  <w:footnote w:type="continuationSeparator" w:id="0">
    <w:p w14:paraId="56D5BD13" w14:textId="77777777" w:rsidR="002C637C" w:rsidRDefault="002C637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9927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649927B"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0649927C"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BD6468">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BD6468">
      <w:rPr>
        <w:rFonts w:ascii="Verdana" w:hAnsi="Verdana"/>
        <w:color w:val="FFFFFF" w:themeColor="background1"/>
        <w:sz w:val="16"/>
        <w:szCs w:val="16"/>
      </w:rPr>
      <w:t>{</w:t>
    </w:r>
    <w:proofErr w:type="spellStart"/>
    <w:r w:rsidR="00BD6468">
      <w:rPr>
        <w:rFonts w:ascii="Verdana" w:hAnsi="Verdana"/>
        <w:color w:val="FFFFFF" w:themeColor="background1"/>
        <w:sz w:val="16"/>
        <w:szCs w:val="16"/>
      </w:rPr>
      <w:t>accessRestrictionReason</w:t>
    </w:r>
    <w:proofErr w:type="spellEnd"/>
    <w:r w:rsidR="00BD6468">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9927E" w14:textId="0716FC68" w:rsidR="0058227E" w:rsidRDefault="00030487" w:rsidP="0058227E">
    <w:pPr>
      <w:pStyle w:val="Pis"/>
      <w:jc w:val="center"/>
      <w:rPr>
        <w:sz w:val="10"/>
        <w:szCs w:val="10"/>
      </w:rPr>
    </w:pPr>
    <w:del w:id="36" w:author="Evelin Värk" w:date="2024-06-07T12:52:00Z" w16du:dateUtc="2024-06-07T09:52:00Z">
      <w:r w:rsidDel="00AB7E29">
        <w:rPr>
          <w:noProof/>
          <w:lang w:eastAsia="et-EE"/>
        </w:rPr>
        <mc:AlternateContent>
          <mc:Choice Requires="wps">
            <w:drawing>
              <wp:anchor distT="0" distB="0" distL="114300" distR="114300" simplePos="0" relativeHeight="251659264" behindDoc="0" locked="0" layoutInCell="1" allowOverlap="1" wp14:anchorId="06499289" wp14:editId="2A10879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649928F" w14:textId="5751D89C" w:rsidR="008C3218" w:rsidRPr="0058227E" w:rsidRDefault="008C3218" w:rsidP="00AB7E29">
                            <w:pPr>
                              <w:spacing w:after="0" w:line="240" w:lineRule="auto"/>
                              <w:rPr>
                                <w:rFonts w:ascii="Verdana" w:hAnsi="Verdana"/>
                                <w:sz w:val="16"/>
                                <w:szCs w:val="16"/>
                              </w:rPr>
                            </w:pPr>
                            <w:r>
                              <w:rPr>
                                <w:rFonts w:ascii="Verdana" w:hAnsi="Verdan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9928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649928F" w14:textId="5751D89C" w:rsidR="008C3218" w:rsidRPr="0058227E" w:rsidRDefault="008C3218" w:rsidP="00AB7E29">
                      <w:pPr>
                        <w:spacing w:after="0" w:line="240" w:lineRule="auto"/>
                        <w:rPr>
                          <w:rFonts w:ascii="Verdana" w:hAnsi="Verdana"/>
                          <w:sz w:val="16"/>
                          <w:szCs w:val="16"/>
                        </w:rPr>
                      </w:pPr>
                      <w:r>
                        <w:rPr>
                          <w:rFonts w:ascii="Verdana" w:hAnsi="Verdana"/>
                          <w:sz w:val="16"/>
                          <w:szCs w:val="16"/>
                        </w:rPr>
                        <w:t>/*</w:t>
                      </w:r>
                    </w:p>
                  </w:txbxContent>
                </v:textbox>
              </v:shape>
            </w:pict>
          </mc:Fallback>
        </mc:AlternateContent>
      </w:r>
    </w:del>
  </w:p>
  <w:p w14:paraId="0649927F" w14:textId="77777777" w:rsidR="0058227E" w:rsidRDefault="0058227E" w:rsidP="0058227E">
    <w:pPr>
      <w:pStyle w:val="Pis"/>
      <w:jc w:val="center"/>
      <w:rPr>
        <w:sz w:val="10"/>
        <w:szCs w:val="10"/>
      </w:rPr>
    </w:pPr>
  </w:p>
  <w:p w14:paraId="06499280" w14:textId="77777777" w:rsidR="008D4DA5" w:rsidRDefault="008D4DA5" w:rsidP="0058227E">
    <w:pPr>
      <w:pStyle w:val="Pis"/>
      <w:jc w:val="center"/>
      <w:rPr>
        <w:sz w:val="10"/>
        <w:szCs w:val="10"/>
      </w:rPr>
    </w:pPr>
  </w:p>
  <w:p w14:paraId="06499281" w14:textId="77777777" w:rsidR="008D4DA5" w:rsidRDefault="008D4DA5" w:rsidP="0058227E">
    <w:pPr>
      <w:pStyle w:val="Pis"/>
      <w:jc w:val="center"/>
      <w:rPr>
        <w:sz w:val="10"/>
        <w:szCs w:val="10"/>
      </w:rPr>
    </w:pPr>
  </w:p>
  <w:p w14:paraId="06499282" w14:textId="77777777" w:rsidR="008D4DA5" w:rsidRDefault="008D4DA5" w:rsidP="0058227E">
    <w:pPr>
      <w:pStyle w:val="Pis"/>
      <w:jc w:val="center"/>
      <w:rPr>
        <w:sz w:val="10"/>
        <w:szCs w:val="10"/>
      </w:rPr>
    </w:pPr>
  </w:p>
  <w:p w14:paraId="06499283" w14:textId="77777777" w:rsidR="008D4DA5" w:rsidRDefault="008D4DA5" w:rsidP="0058227E">
    <w:pPr>
      <w:pStyle w:val="Pis"/>
      <w:jc w:val="center"/>
      <w:rPr>
        <w:sz w:val="10"/>
        <w:szCs w:val="10"/>
      </w:rPr>
    </w:pPr>
  </w:p>
  <w:p w14:paraId="06499284" w14:textId="77777777" w:rsidR="008D4DA5" w:rsidRDefault="008D4DA5" w:rsidP="0058227E">
    <w:pPr>
      <w:pStyle w:val="Pis"/>
      <w:jc w:val="center"/>
      <w:rPr>
        <w:sz w:val="10"/>
        <w:szCs w:val="10"/>
      </w:rPr>
    </w:pPr>
  </w:p>
  <w:p w14:paraId="06499285" w14:textId="77777777" w:rsidR="008D4DA5" w:rsidRDefault="008D4DA5" w:rsidP="0058227E">
    <w:pPr>
      <w:pStyle w:val="Pis"/>
      <w:jc w:val="center"/>
      <w:rPr>
        <w:sz w:val="10"/>
        <w:szCs w:val="10"/>
      </w:rPr>
    </w:pPr>
  </w:p>
  <w:p w14:paraId="06499286" w14:textId="77777777" w:rsidR="008D4DA5" w:rsidRDefault="008D4DA5" w:rsidP="0058227E">
    <w:pPr>
      <w:pStyle w:val="Pis"/>
      <w:jc w:val="center"/>
      <w:rPr>
        <w:sz w:val="10"/>
        <w:szCs w:val="10"/>
      </w:rPr>
    </w:pPr>
  </w:p>
  <w:p w14:paraId="06499287" w14:textId="77777777" w:rsidR="008D4DA5" w:rsidRDefault="008D4DA5" w:rsidP="0058227E">
    <w:pPr>
      <w:pStyle w:val="Pis"/>
      <w:jc w:val="center"/>
      <w:rPr>
        <w:sz w:val="10"/>
        <w:szCs w:val="10"/>
      </w:rPr>
    </w:pPr>
  </w:p>
  <w:p w14:paraId="0649928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B73CFF"/>
    <w:multiLevelType w:val="multilevel"/>
    <w:tmpl w:val="A5D2034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343461">
    <w:abstractNumId w:val="3"/>
  </w:num>
  <w:num w:numId="2" w16cid:durableId="726998535">
    <w:abstractNumId w:val="4"/>
  </w:num>
  <w:num w:numId="3" w16cid:durableId="211698529">
    <w:abstractNumId w:val="2"/>
  </w:num>
  <w:num w:numId="4" w16cid:durableId="2074545553">
    <w:abstractNumId w:val="0"/>
  </w:num>
  <w:num w:numId="5" w16cid:durableId="839396282">
    <w:abstractNumId w:val="5"/>
  </w:num>
  <w:num w:numId="6" w16cid:durableId="202277693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velin Värk">
    <w15:presenceInfo w15:providerId="AD" w15:userId="S::evelin.vark@tapa.ee::59912d3a-6ce5-457f-b42c-b2c42e0a01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56AC6"/>
    <w:rsid w:val="000A706D"/>
    <w:rsid w:val="000B377D"/>
    <w:rsid w:val="000D6F9D"/>
    <w:rsid w:val="00105CE0"/>
    <w:rsid w:val="001A2A63"/>
    <w:rsid w:val="001C5D78"/>
    <w:rsid w:val="001E663E"/>
    <w:rsid w:val="001F4B34"/>
    <w:rsid w:val="002238D4"/>
    <w:rsid w:val="002B1191"/>
    <w:rsid w:val="002C637C"/>
    <w:rsid w:val="002E0C7F"/>
    <w:rsid w:val="00325A8A"/>
    <w:rsid w:val="003360B7"/>
    <w:rsid w:val="003568FE"/>
    <w:rsid w:val="003B62E0"/>
    <w:rsid w:val="004142A7"/>
    <w:rsid w:val="00435C14"/>
    <w:rsid w:val="00480C46"/>
    <w:rsid w:val="0049397B"/>
    <w:rsid w:val="004A0794"/>
    <w:rsid w:val="004A5012"/>
    <w:rsid w:val="004B63E5"/>
    <w:rsid w:val="004E55FF"/>
    <w:rsid w:val="005027EC"/>
    <w:rsid w:val="00521331"/>
    <w:rsid w:val="00562DDE"/>
    <w:rsid w:val="0058227E"/>
    <w:rsid w:val="005B06A1"/>
    <w:rsid w:val="00603FA4"/>
    <w:rsid w:val="0064189E"/>
    <w:rsid w:val="00646951"/>
    <w:rsid w:val="006625DA"/>
    <w:rsid w:val="006C689F"/>
    <w:rsid w:val="006F7490"/>
    <w:rsid w:val="00704B69"/>
    <w:rsid w:val="00757FCF"/>
    <w:rsid w:val="007621EB"/>
    <w:rsid w:val="00772CF5"/>
    <w:rsid w:val="00780FC0"/>
    <w:rsid w:val="007B63D2"/>
    <w:rsid w:val="007C3E85"/>
    <w:rsid w:val="007D1DEE"/>
    <w:rsid w:val="007D227C"/>
    <w:rsid w:val="00822142"/>
    <w:rsid w:val="00840468"/>
    <w:rsid w:val="008A4AFC"/>
    <w:rsid w:val="008C3218"/>
    <w:rsid w:val="008D4DA5"/>
    <w:rsid w:val="00917A1D"/>
    <w:rsid w:val="00940B98"/>
    <w:rsid w:val="009428D9"/>
    <w:rsid w:val="00956180"/>
    <w:rsid w:val="0096500B"/>
    <w:rsid w:val="009A6E86"/>
    <w:rsid w:val="009D2727"/>
    <w:rsid w:val="00A010A5"/>
    <w:rsid w:val="00A357CC"/>
    <w:rsid w:val="00A43B52"/>
    <w:rsid w:val="00A70750"/>
    <w:rsid w:val="00AA1BB8"/>
    <w:rsid w:val="00AA5077"/>
    <w:rsid w:val="00AB0B37"/>
    <w:rsid w:val="00AB7E29"/>
    <w:rsid w:val="00AE70EA"/>
    <w:rsid w:val="00AE7F95"/>
    <w:rsid w:val="00AF1DE6"/>
    <w:rsid w:val="00B16516"/>
    <w:rsid w:val="00B2010C"/>
    <w:rsid w:val="00B50AA2"/>
    <w:rsid w:val="00B6481C"/>
    <w:rsid w:val="00B92304"/>
    <w:rsid w:val="00BD6468"/>
    <w:rsid w:val="00C27542"/>
    <w:rsid w:val="00C4063A"/>
    <w:rsid w:val="00C415B0"/>
    <w:rsid w:val="00CC3301"/>
    <w:rsid w:val="00CD0CFF"/>
    <w:rsid w:val="00D23B64"/>
    <w:rsid w:val="00D32D00"/>
    <w:rsid w:val="00DB4C26"/>
    <w:rsid w:val="00DE12F7"/>
    <w:rsid w:val="00E13B6E"/>
    <w:rsid w:val="00E54079"/>
    <w:rsid w:val="00EA2011"/>
    <w:rsid w:val="00EB548E"/>
    <w:rsid w:val="00ED16E3"/>
    <w:rsid w:val="00EE41BE"/>
    <w:rsid w:val="00F00F04"/>
    <w:rsid w:val="00F06B81"/>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9923A"/>
  <w15:docId w15:val="{C4B638F2-8AB1-42B4-854B-C2D39FCC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qFormat/>
    <w:rsid w:val="00772CF5"/>
    <w:pPr>
      <w:ind w:left="720"/>
      <w:contextualSpacing/>
    </w:pPr>
  </w:style>
  <w:style w:type="paragraph" w:styleId="Redaktsioon">
    <w:name w:val="Revision"/>
    <w:hidden/>
    <w:uiPriority w:val="99"/>
    <w:semiHidden/>
    <w:rsid w:val="00A010A5"/>
    <w:rPr>
      <w:sz w:val="22"/>
      <w:szCs w:val="22"/>
      <w:lang w:eastAsia="en-US"/>
    </w:rPr>
  </w:style>
  <w:style w:type="character" w:styleId="Kommentaariviide">
    <w:name w:val="annotation reference"/>
    <w:basedOn w:val="Liguvaikefont"/>
    <w:uiPriority w:val="99"/>
    <w:semiHidden/>
    <w:unhideWhenUsed/>
    <w:rsid w:val="00CC3301"/>
    <w:rPr>
      <w:sz w:val="16"/>
      <w:szCs w:val="16"/>
    </w:rPr>
  </w:style>
  <w:style w:type="paragraph" w:styleId="Kommentaaritekst">
    <w:name w:val="annotation text"/>
    <w:basedOn w:val="Normaallaad"/>
    <w:link w:val="KommentaaritekstMrk"/>
    <w:uiPriority w:val="99"/>
    <w:unhideWhenUsed/>
    <w:rsid w:val="00CC3301"/>
    <w:pPr>
      <w:spacing w:line="240" w:lineRule="auto"/>
    </w:pPr>
    <w:rPr>
      <w:sz w:val="20"/>
      <w:szCs w:val="20"/>
    </w:rPr>
  </w:style>
  <w:style w:type="character" w:customStyle="1" w:styleId="KommentaaritekstMrk">
    <w:name w:val="Kommentaari tekst Märk"/>
    <w:basedOn w:val="Liguvaikefont"/>
    <w:link w:val="Kommentaaritekst"/>
    <w:uiPriority w:val="99"/>
    <w:rsid w:val="00CC3301"/>
    <w:rPr>
      <w:lang w:eastAsia="en-US"/>
    </w:rPr>
  </w:style>
  <w:style w:type="paragraph" w:styleId="Kommentaariteema">
    <w:name w:val="annotation subject"/>
    <w:basedOn w:val="Kommentaaritekst"/>
    <w:next w:val="Kommentaaritekst"/>
    <w:link w:val="KommentaariteemaMrk"/>
    <w:uiPriority w:val="99"/>
    <w:semiHidden/>
    <w:unhideWhenUsed/>
    <w:rsid w:val="00CC3301"/>
    <w:rPr>
      <w:b/>
      <w:bCs/>
    </w:rPr>
  </w:style>
  <w:style w:type="character" w:customStyle="1" w:styleId="KommentaariteemaMrk">
    <w:name w:val="Kommentaari teema Märk"/>
    <w:basedOn w:val="KommentaaritekstMrk"/>
    <w:link w:val="Kommentaariteema"/>
    <w:uiPriority w:val="99"/>
    <w:semiHidden/>
    <w:rsid w:val="00CC330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FB56E-005A-46C9-8DA0-6EEC7F552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29</Pages>
  <Words>8790</Words>
  <Characters>50982</Characters>
  <Application>Microsoft Office Word</Application>
  <DocSecurity>0</DocSecurity>
  <Lines>424</Lines>
  <Paragraphs>119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Estelle</dc:creator>
  <cp:lastModifiedBy>Evelin Värk</cp:lastModifiedBy>
  <cp:revision>28</cp:revision>
  <cp:lastPrinted>2019-01-28T08:15:00Z</cp:lastPrinted>
  <dcterms:created xsi:type="dcterms:W3CDTF">2024-04-05T06:53:00Z</dcterms:created>
  <dcterms:modified xsi:type="dcterms:W3CDTF">2024-06-07T09:52:00Z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